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CF42C1" w14:textId="1447E2FC" w:rsidR="00702FCB" w:rsidRPr="007768C0" w:rsidRDefault="00702FCB" w:rsidP="00702FCB">
      <w:pPr>
        <w:pStyle w:val="Zhlav"/>
        <w:tabs>
          <w:tab w:val="clear" w:pos="4536"/>
          <w:tab w:val="clear" w:pos="9072"/>
        </w:tabs>
        <w:jc w:val="center"/>
        <w:rPr>
          <w:rFonts w:ascii="Arial" w:hAnsi="Arial" w:cs="Arial"/>
          <w:b/>
          <w:bCs/>
          <w:sz w:val="24"/>
          <w:szCs w:val="24"/>
        </w:rPr>
      </w:pPr>
      <w:r w:rsidRPr="00BD03A1">
        <w:rPr>
          <w:rFonts w:ascii="Arial" w:hAnsi="Arial" w:cs="Arial"/>
          <w:b/>
          <w:bCs/>
          <w:sz w:val="24"/>
          <w:szCs w:val="24"/>
        </w:rPr>
        <w:t xml:space="preserve">Rámcová </w:t>
      </w:r>
      <w:r w:rsidRPr="007830B2">
        <w:rPr>
          <w:rFonts w:ascii="Arial" w:hAnsi="Arial" w:cs="Arial"/>
          <w:b/>
          <w:bCs/>
          <w:sz w:val="24"/>
          <w:szCs w:val="24"/>
        </w:rPr>
        <w:t xml:space="preserve">smlouva </w:t>
      </w:r>
      <w:r>
        <w:rPr>
          <w:rFonts w:ascii="Arial" w:hAnsi="Arial" w:cs="Arial"/>
          <w:b/>
          <w:bCs/>
          <w:sz w:val="24"/>
          <w:szCs w:val="24"/>
        </w:rPr>
        <w:t>o dílo</w:t>
      </w:r>
      <w:r w:rsidRPr="00BD03A1" w:rsidDel="00702FCB">
        <w:rPr>
          <w:rFonts w:ascii="Arial" w:hAnsi="Arial" w:cs="Arial"/>
          <w:b/>
          <w:bCs/>
          <w:sz w:val="24"/>
          <w:szCs w:val="24"/>
        </w:rPr>
        <w:t xml:space="preserve"> </w:t>
      </w:r>
      <w:r w:rsidRPr="007768C0">
        <w:rPr>
          <w:rFonts w:ascii="Arial" w:hAnsi="Arial" w:cs="Arial"/>
          <w:b/>
          <w:bCs/>
          <w:sz w:val="24"/>
          <w:szCs w:val="24"/>
        </w:rPr>
        <w:t>č.</w:t>
      </w:r>
      <w:r w:rsidR="00176586">
        <w:rPr>
          <w:rFonts w:ascii="Arial" w:hAnsi="Arial" w:cs="Arial"/>
          <w:b/>
          <w:bCs/>
          <w:sz w:val="24"/>
          <w:szCs w:val="24"/>
        </w:rPr>
        <w:t xml:space="preserve"> </w:t>
      </w:r>
      <w:r>
        <w:rPr>
          <w:rFonts w:ascii="Arial" w:hAnsi="Arial" w:cs="Arial"/>
          <w:b/>
          <w:bCs/>
          <w:sz w:val="24"/>
          <w:szCs w:val="24"/>
        </w:rPr>
        <w:t>S2</w:t>
      </w:r>
      <w:r w:rsidR="00C91186">
        <w:rPr>
          <w:rFonts w:ascii="Arial" w:hAnsi="Arial" w:cs="Arial"/>
          <w:b/>
          <w:bCs/>
          <w:sz w:val="24"/>
          <w:szCs w:val="24"/>
        </w:rPr>
        <w:t>5</w:t>
      </w:r>
      <w:r w:rsidR="002B7F3D">
        <w:rPr>
          <w:rFonts w:ascii="Arial" w:hAnsi="Arial" w:cs="Arial"/>
          <w:b/>
          <w:bCs/>
          <w:sz w:val="24"/>
          <w:szCs w:val="24"/>
        </w:rPr>
        <w:t>1</w:t>
      </w:r>
      <w:r>
        <w:rPr>
          <w:rFonts w:ascii="Arial" w:hAnsi="Arial" w:cs="Arial"/>
          <w:b/>
          <w:bCs/>
          <w:sz w:val="24"/>
          <w:szCs w:val="24"/>
        </w:rPr>
        <w:t>/18</w:t>
      </w:r>
      <w:r w:rsidR="003C3BFC">
        <w:rPr>
          <w:rFonts w:ascii="Arial" w:hAnsi="Arial" w:cs="Arial"/>
          <w:b/>
          <w:bCs/>
          <w:sz w:val="24"/>
          <w:szCs w:val="24"/>
        </w:rPr>
        <w:t xml:space="preserve"> – část </w:t>
      </w:r>
      <w:r w:rsidR="002B7F3D">
        <w:rPr>
          <w:rFonts w:ascii="Arial" w:hAnsi="Arial" w:cs="Arial"/>
          <w:b/>
          <w:bCs/>
          <w:sz w:val="24"/>
          <w:szCs w:val="24"/>
        </w:rPr>
        <w:t>3</w:t>
      </w:r>
    </w:p>
    <w:p w14:paraId="4540D3A9" w14:textId="74C5C875" w:rsidR="00702FCB" w:rsidRPr="007830B2" w:rsidRDefault="003C3BFC" w:rsidP="00702FCB">
      <w:pPr>
        <w:pStyle w:val="Zhlav"/>
        <w:tabs>
          <w:tab w:val="clear" w:pos="4536"/>
          <w:tab w:val="clear" w:pos="9072"/>
        </w:tabs>
        <w:jc w:val="center"/>
        <w:rPr>
          <w:rFonts w:ascii="Arial" w:hAnsi="Arial" w:cs="Arial"/>
          <w:b/>
          <w:bCs/>
          <w:sz w:val="24"/>
          <w:szCs w:val="24"/>
        </w:rPr>
      </w:pPr>
      <w:proofErr w:type="spellStart"/>
      <w:r>
        <w:rPr>
          <w:rFonts w:ascii="Arial" w:hAnsi="Arial" w:cs="Arial"/>
          <w:b/>
          <w:bCs/>
          <w:sz w:val="24"/>
          <w:szCs w:val="24"/>
        </w:rPr>
        <w:t>Chromatování</w:t>
      </w:r>
      <w:proofErr w:type="spellEnd"/>
      <w:r>
        <w:rPr>
          <w:rFonts w:ascii="Arial" w:hAnsi="Arial" w:cs="Arial"/>
          <w:b/>
          <w:bCs/>
          <w:sz w:val="24"/>
          <w:szCs w:val="24"/>
        </w:rPr>
        <w:t>, z</w:t>
      </w:r>
      <w:r w:rsidR="00C71EEA">
        <w:rPr>
          <w:rFonts w:ascii="Arial" w:hAnsi="Arial" w:cs="Arial"/>
          <w:b/>
          <w:bCs/>
          <w:sz w:val="24"/>
          <w:szCs w:val="24"/>
        </w:rPr>
        <w:t>inkování</w:t>
      </w:r>
      <w:r>
        <w:rPr>
          <w:rFonts w:ascii="Arial" w:hAnsi="Arial" w:cs="Arial"/>
          <w:b/>
          <w:bCs/>
          <w:sz w:val="24"/>
          <w:szCs w:val="24"/>
        </w:rPr>
        <w:t xml:space="preserve">, zinkování speciál </w:t>
      </w:r>
    </w:p>
    <w:p w14:paraId="6304C34C" w14:textId="77777777" w:rsidR="00FC096F" w:rsidRPr="0027630D" w:rsidRDefault="00FC096F" w:rsidP="006C1572">
      <w:pPr>
        <w:pStyle w:val="Zhlav"/>
        <w:tabs>
          <w:tab w:val="clear" w:pos="4536"/>
          <w:tab w:val="clear" w:pos="9072"/>
        </w:tabs>
        <w:spacing w:before="480"/>
        <w:ind w:left="1416" w:firstLine="708"/>
        <w:jc w:val="both"/>
        <w:rPr>
          <w:rFonts w:ascii="Arial" w:hAnsi="Arial" w:cs="Arial"/>
          <w:bCs/>
        </w:rPr>
      </w:pPr>
      <w:r w:rsidRPr="0027630D">
        <w:rPr>
          <w:rFonts w:ascii="Arial" w:hAnsi="Arial" w:cs="Arial"/>
          <w:bCs/>
        </w:rPr>
        <w:t xml:space="preserve">číslo smlouvy </w:t>
      </w:r>
      <w:r w:rsidR="00563AA1">
        <w:rPr>
          <w:rFonts w:ascii="Arial" w:hAnsi="Arial" w:cs="Arial"/>
          <w:bCs/>
        </w:rPr>
        <w:t>zhotovitele</w:t>
      </w:r>
      <w:r w:rsidRPr="0027630D">
        <w:rPr>
          <w:rFonts w:ascii="Arial" w:hAnsi="Arial" w:cs="Arial"/>
          <w:bCs/>
        </w:rPr>
        <w:t>:</w:t>
      </w:r>
      <w:r w:rsidR="00935265">
        <w:rPr>
          <w:rFonts w:ascii="Arial" w:hAnsi="Arial" w:cs="Arial"/>
          <w:bCs/>
        </w:rPr>
        <w:t xml:space="preserve">     </w:t>
      </w:r>
      <w:r w:rsidRPr="0027630D">
        <w:rPr>
          <w:rFonts w:ascii="Arial" w:hAnsi="Arial" w:cs="Arial"/>
          <w:bCs/>
        </w:rPr>
        <w:t xml:space="preserve"> </w:t>
      </w:r>
      <w:r w:rsidRPr="0027630D">
        <w:rPr>
          <w:rFonts w:ascii="Arial" w:hAnsi="Arial" w:cs="Arial"/>
          <w:bCs/>
          <w:highlight w:val="yellow"/>
        </w:rPr>
        <w:t>………………</w:t>
      </w:r>
      <w:proofErr w:type="gramStart"/>
      <w:r w:rsidRPr="0027630D">
        <w:rPr>
          <w:rFonts w:ascii="Arial" w:hAnsi="Arial" w:cs="Arial"/>
          <w:bCs/>
          <w:highlight w:val="yellow"/>
        </w:rPr>
        <w:t>…..</w:t>
      </w:r>
      <w:proofErr w:type="gramEnd"/>
    </w:p>
    <w:p w14:paraId="48C530B2" w14:textId="77777777" w:rsidR="00FC096F" w:rsidRDefault="00FC096F" w:rsidP="004C4732">
      <w:pPr>
        <w:pStyle w:val="Zhlav"/>
        <w:tabs>
          <w:tab w:val="clear" w:pos="4536"/>
          <w:tab w:val="clear" w:pos="9072"/>
        </w:tabs>
        <w:jc w:val="both"/>
        <w:rPr>
          <w:rFonts w:ascii="Arial" w:hAnsi="Arial" w:cs="Arial"/>
          <w:bCs/>
          <w:i/>
        </w:rPr>
      </w:pPr>
    </w:p>
    <w:p w14:paraId="4FEA00B1" w14:textId="77777777" w:rsidR="007830B2" w:rsidRPr="0027630D" w:rsidRDefault="007830B2" w:rsidP="004C4732">
      <w:pPr>
        <w:pStyle w:val="Zhlav"/>
        <w:tabs>
          <w:tab w:val="clear" w:pos="4536"/>
          <w:tab w:val="clear" w:pos="9072"/>
        </w:tabs>
        <w:jc w:val="both"/>
        <w:rPr>
          <w:rFonts w:ascii="Arial" w:hAnsi="Arial" w:cs="Arial"/>
          <w:bCs/>
          <w:i/>
        </w:rPr>
      </w:pPr>
    </w:p>
    <w:p w14:paraId="5F2972F2" w14:textId="77777777" w:rsidR="00FC096F" w:rsidRPr="0027630D" w:rsidRDefault="00FC096F" w:rsidP="00FC096F">
      <w:pPr>
        <w:rPr>
          <w:rFonts w:ascii="Arial" w:hAnsi="Arial" w:cs="Arial"/>
        </w:rPr>
      </w:pPr>
      <w:r w:rsidRPr="0027630D">
        <w:rPr>
          <w:rFonts w:ascii="Arial" w:hAnsi="Arial" w:cs="Arial"/>
        </w:rPr>
        <w:t>Smluvní strany:</w:t>
      </w:r>
    </w:p>
    <w:p w14:paraId="542B964A" w14:textId="77777777" w:rsidR="00FC096F" w:rsidRPr="0027630D" w:rsidRDefault="00FC096F" w:rsidP="00FC096F">
      <w:pPr>
        <w:jc w:val="center"/>
        <w:rPr>
          <w:rFonts w:ascii="Arial" w:hAnsi="Arial" w:cs="Arial"/>
          <w:b/>
        </w:rPr>
      </w:pPr>
    </w:p>
    <w:p w14:paraId="27316FB3" w14:textId="2255897C" w:rsidR="00FC096F" w:rsidRPr="0027630D" w:rsidRDefault="00FC096F" w:rsidP="00FC096F">
      <w:pPr>
        <w:ind w:left="426" w:hanging="426"/>
        <w:jc w:val="both"/>
        <w:rPr>
          <w:rFonts w:ascii="Arial" w:hAnsi="Arial" w:cs="Arial"/>
          <w:b/>
        </w:rPr>
      </w:pPr>
      <w:r w:rsidRPr="0027630D">
        <w:rPr>
          <w:rFonts w:ascii="Arial" w:hAnsi="Arial" w:cs="Arial"/>
          <w:b/>
        </w:rPr>
        <w:t xml:space="preserve">1. </w:t>
      </w:r>
      <w:r w:rsidRPr="0027630D">
        <w:rPr>
          <w:rFonts w:ascii="Arial" w:hAnsi="Arial" w:cs="Arial"/>
          <w:b/>
        </w:rPr>
        <w:tab/>
      </w:r>
      <w:r w:rsidR="005F2325">
        <w:rPr>
          <w:rFonts w:ascii="Arial" w:hAnsi="Arial" w:cs="Arial"/>
          <w:b/>
        </w:rPr>
        <w:t>VOP CZ</w:t>
      </w:r>
      <w:r w:rsidR="008F362E" w:rsidRPr="0027630D">
        <w:rPr>
          <w:rFonts w:ascii="Arial" w:hAnsi="Arial" w:cs="Arial"/>
          <w:b/>
        </w:rPr>
        <w:t>, s.</w:t>
      </w:r>
      <w:r w:rsidR="00D926C2">
        <w:rPr>
          <w:rFonts w:ascii="Arial" w:hAnsi="Arial" w:cs="Arial"/>
          <w:b/>
        </w:rPr>
        <w:t xml:space="preserve"> </w:t>
      </w:r>
      <w:r w:rsidR="008F362E" w:rsidRPr="0027630D">
        <w:rPr>
          <w:rFonts w:ascii="Arial" w:hAnsi="Arial" w:cs="Arial"/>
          <w:b/>
        </w:rPr>
        <w:t>p.</w:t>
      </w:r>
    </w:p>
    <w:p w14:paraId="2E96DF33" w14:textId="77777777" w:rsidR="00FC096F" w:rsidRPr="0027630D" w:rsidRDefault="00FC096F" w:rsidP="00FC096F">
      <w:pPr>
        <w:ind w:left="426" w:hanging="426"/>
        <w:jc w:val="both"/>
        <w:rPr>
          <w:rFonts w:ascii="Arial" w:hAnsi="Arial" w:cs="Arial"/>
          <w:b/>
        </w:rPr>
      </w:pPr>
    </w:p>
    <w:p w14:paraId="6CFD71B4" w14:textId="77777777" w:rsidR="00FC096F" w:rsidRPr="0027630D" w:rsidRDefault="00EE186B" w:rsidP="006E24B5">
      <w:pPr>
        <w:numPr>
          <w:ilvl w:val="12"/>
          <w:numId w:val="0"/>
        </w:numPr>
        <w:ind w:firstLine="426"/>
        <w:jc w:val="both"/>
        <w:rPr>
          <w:rFonts w:ascii="Arial" w:hAnsi="Arial" w:cs="Arial"/>
        </w:rPr>
      </w:pPr>
      <w:r>
        <w:rPr>
          <w:rFonts w:ascii="Arial" w:hAnsi="Arial" w:cs="Arial"/>
        </w:rPr>
        <w:t>se sídlem:</w:t>
      </w:r>
      <w:r>
        <w:rPr>
          <w:rFonts w:ascii="Arial" w:hAnsi="Arial" w:cs="Arial"/>
        </w:rPr>
        <w:tab/>
      </w:r>
      <w:r>
        <w:rPr>
          <w:rFonts w:ascii="Arial" w:hAnsi="Arial" w:cs="Arial"/>
        </w:rPr>
        <w:tab/>
      </w:r>
      <w:r w:rsidR="00187362">
        <w:rPr>
          <w:rFonts w:ascii="Arial" w:hAnsi="Arial" w:cs="Arial"/>
        </w:rPr>
        <w:t xml:space="preserve">            </w:t>
      </w:r>
      <w:r w:rsidR="005F2325">
        <w:rPr>
          <w:rFonts w:ascii="Arial" w:hAnsi="Arial" w:cs="Arial"/>
        </w:rPr>
        <w:t xml:space="preserve">Dukelská 102, 742 42 Šenov u Nového Jičína </w:t>
      </w:r>
    </w:p>
    <w:p w14:paraId="51FFFFD9" w14:textId="77777777" w:rsidR="00EB3110" w:rsidRDefault="005F2325" w:rsidP="00FD7085">
      <w:pPr>
        <w:numPr>
          <w:ilvl w:val="12"/>
          <w:numId w:val="0"/>
        </w:numPr>
        <w:ind w:left="2826" w:hanging="2400"/>
        <w:jc w:val="both"/>
        <w:rPr>
          <w:rFonts w:ascii="Arial" w:hAnsi="Arial" w:cs="Arial"/>
        </w:rPr>
      </w:pPr>
      <w:r>
        <w:rPr>
          <w:rFonts w:ascii="Arial" w:hAnsi="Arial" w:cs="Arial"/>
        </w:rPr>
        <w:t>zastoupen</w:t>
      </w:r>
      <w:r w:rsidR="00EE186B">
        <w:rPr>
          <w:rFonts w:ascii="Arial" w:hAnsi="Arial" w:cs="Arial"/>
        </w:rPr>
        <w:t>:</w:t>
      </w:r>
      <w:r w:rsidR="00EE186B">
        <w:rPr>
          <w:rFonts w:ascii="Arial" w:hAnsi="Arial" w:cs="Arial"/>
        </w:rPr>
        <w:tab/>
      </w:r>
      <w:r w:rsidR="00FD7085">
        <w:rPr>
          <w:rFonts w:ascii="Arial" w:hAnsi="Arial" w:cs="Arial"/>
        </w:rPr>
        <w:t xml:space="preserve">Ing. Romanem </w:t>
      </w:r>
      <w:proofErr w:type="spellStart"/>
      <w:r w:rsidR="00FD7085">
        <w:rPr>
          <w:rFonts w:ascii="Arial" w:hAnsi="Arial" w:cs="Arial"/>
        </w:rPr>
        <w:t>Mikulínem</w:t>
      </w:r>
      <w:proofErr w:type="spellEnd"/>
      <w:r w:rsidR="00FD7085">
        <w:rPr>
          <w:rFonts w:ascii="Arial" w:hAnsi="Arial" w:cs="Arial"/>
        </w:rPr>
        <w:t>, ředitelem nákupu, na základě plné moci ze dne 31.</w:t>
      </w:r>
      <w:r w:rsidR="00A4279F">
        <w:rPr>
          <w:rFonts w:ascii="Arial" w:hAnsi="Arial" w:cs="Arial"/>
        </w:rPr>
        <w:t xml:space="preserve"> </w:t>
      </w:r>
      <w:r w:rsidR="00FD7085">
        <w:rPr>
          <w:rFonts w:ascii="Arial" w:hAnsi="Arial" w:cs="Arial"/>
        </w:rPr>
        <w:t>5.</w:t>
      </w:r>
      <w:r w:rsidR="00A4279F">
        <w:rPr>
          <w:rFonts w:ascii="Arial" w:hAnsi="Arial" w:cs="Arial"/>
        </w:rPr>
        <w:t xml:space="preserve"> </w:t>
      </w:r>
      <w:r w:rsidR="00FD7085">
        <w:rPr>
          <w:rFonts w:ascii="Arial" w:hAnsi="Arial" w:cs="Arial"/>
        </w:rPr>
        <w:t>2018</w:t>
      </w:r>
    </w:p>
    <w:p w14:paraId="6507129A" w14:textId="77777777" w:rsidR="00944A67" w:rsidRPr="005F3B18" w:rsidRDefault="00FD7085" w:rsidP="00944A67">
      <w:pPr>
        <w:ind w:left="2832"/>
        <w:jc w:val="both"/>
        <w:rPr>
          <w:rFonts w:ascii="Arial" w:hAnsi="Arial" w:cs="Arial"/>
        </w:rPr>
      </w:pPr>
      <w:r w:rsidRPr="0027630D">
        <w:rPr>
          <w:rFonts w:ascii="Arial" w:hAnsi="Arial" w:cs="Arial"/>
        </w:rPr>
        <w:t xml:space="preserve">Ing. </w:t>
      </w:r>
      <w:r>
        <w:rPr>
          <w:rFonts w:ascii="Arial" w:hAnsi="Arial" w:cs="Arial"/>
        </w:rPr>
        <w:t xml:space="preserve">Markem </w:t>
      </w:r>
      <w:proofErr w:type="spellStart"/>
      <w:r>
        <w:rPr>
          <w:rFonts w:ascii="Arial" w:hAnsi="Arial" w:cs="Arial"/>
        </w:rPr>
        <w:t>Špokem</w:t>
      </w:r>
      <w:proofErr w:type="spellEnd"/>
      <w:r>
        <w:rPr>
          <w:rFonts w:ascii="Arial" w:hAnsi="Arial" w:cs="Arial"/>
        </w:rPr>
        <w:t>, PhD., ředitelem podniku</w:t>
      </w:r>
    </w:p>
    <w:p w14:paraId="5B6197ED" w14:textId="77777777" w:rsidR="00FC096F" w:rsidRPr="0027630D" w:rsidRDefault="008F362E" w:rsidP="00ED2663">
      <w:pPr>
        <w:numPr>
          <w:ilvl w:val="12"/>
          <w:numId w:val="0"/>
        </w:numPr>
        <w:ind w:firstLine="426"/>
        <w:jc w:val="both"/>
        <w:rPr>
          <w:rFonts w:ascii="Arial" w:hAnsi="Arial" w:cs="Arial"/>
        </w:rPr>
      </w:pPr>
      <w:r w:rsidRPr="0027630D">
        <w:rPr>
          <w:rFonts w:ascii="Arial" w:hAnsi="Arial" w:cs="Arial"/>
        </w:rPr>
        <w:t>IČ:</w:t>
      </w:r>
      <w:r w:rsidR="00C228B4">
        <w:rPr>
          <w:rFonts w:ascii="Arial" w:hAnsi="Arial" w:cs="Arial"/>
        </w:rPr>
        <w:tab/>
      </w:r>
      <w:r w:rsidR="00C228B4">
        <w:rPr>
          <w:rFonts w:ascii="Arial" w:hAnsi="Arial" w:cs="Arial"/>
        </w:rPr>
        <w:tab/>
      </w:r>
      <w:r w:rsidR="00C228B4">
        <w:rPr>
          <w:rFonts w:ascii="Arial" w:hAnsi="Arial" w:cs="Arial"/>
        </w:rPr>
        <w:tab/>
      </w:r>
      <w:r w:rsidR="00C228B4">
        <w:rPr>
          <w:rFonts w:ascii="Arial" w:hAnsi="Arial" w:cs="Arial"/>
        </w:rPr>
        <w:tab/>
      </w:r>
      <w:r w:rsidRPr="0027630D">
        <w:rPr>
          <w:rFonts w:ascii="Arial" w:hAnsi="Arial" w:cs="Arial"/>
        </w:rPr>
        <w:t>00000493</w:t>
      </w:r>
      <w:r w:rsidR="00FC096F" w:rsidRPr="0027630D">
        <w:rPr>
          <w:rFonts w:ascii="Arial" w:hAnsi="Arial" w:cs="Arial"/>
        </w:rPr>
        <w:tab/>
      </w:r>
      <w:r w:rsidR="00FC096F" w:rsidRPr="0027630D">
        <w:rPr>
          <w:rFonts w:ascii="Arial" w:hAnsi="Arial" w:cs="Arial"/>
        </w:rPr>
        <w:tab/>
      </w:r>
      <w:r w:rsidR="00FC096F" w:rsidRPr="0027630D">
        <w:rPr>
          <w:rFonts w:ascii="Arial" w:hAnsi="Arial" w:cs="Arial"/>
        </w:rPr>
        <w:tab/>
      </w:r>
    </w:p>
    <w:p w14:paraId="4A0E5436" w14:textId="77777777" w:rsidR="00FC096F" w:rsidRPr="0027630D" w:rsidRDefault="008F362E" w:rsidP="00FC096F">
      <w:pPr>
        <w:numPr>
          <w:ilvl w:val="12"/>
          <w:numId w:val="0"/>
        </w:numPr>
        <w:ind w:left="426"/>
        <w:jc w:val="both"/>
        <w:rPr>
          <w:rFonts w:ascii="Arial" w:hAnsi="Arial" w:cs="Arial"/>
        </w:rPr>
      </w:pPr>
      <w:r w:rsidRPr="0027630D">
        <w:rPr>
          <w:rFonts w:ascii="Arial" w:hAnsi="Arial" w:cs="Arial"/>
        </w:rPr>
        <w:t>DIČ:</w:t>
      </w:r>
      <w:r w:rsidRPr="0027630D">
        <w:rPr>
          <w:rFonts w:ascii="Arial" w:hAnsi="Arial" w:cs="Arial"/>
        </w:rPr>
        <w:tab/>
      </w:r>
      <w:r w:rsidRPr="0027630D">
        <w:rPr>
          <w:rFonts w:ascii="Arial" w:hAnsi="Arial" w:cs="Arial"/>
        </w:rPr>
        <w:tab/>
      </w:r>
      <w:r w:rsidRPr="0027630D">
        <w:rPr>
          <w:rFonts w:ascii="Arial" w:hAnsi="Arial" w:cs="Arial"/>
        </w:rPr>
        <w:tab/>
        <w:t>CZ00000493</w:t>
      </w:r>
    </w:p>
    <w:p w14:paraId="22C171C9" w14:textId="77777777" w:rsidR="00FC096F" w:rsidRDefault="00FC096F" w:rsidP="00FC096F">
      <w:pPr>
        <w:numPr>
          <w:ilvl w:val="12"/>
          <w:numId w:val="0"/>
        </w:numPr>
        <w:tabs>
          <w:tab w:val="left" w:pos="426"/>
        </w:tabs>
        <w:ind w:left="426" w:hanging="66"/>
        <w:jc w:val="both"/>
        <w:rPr>
          <w:rFonts w:ascii="Arial" w:hAnsi="Arial" w:cs="Arial"/>
        </w:rPr>
      </w:pPr>
      <w:r w:rsidRPr="0027630D">
        <w:rPr>
          <w:rFonts w:ascii="Arial" w:hAnsi="Arial" w:cs="Arial"/>
        </w:rPr>
        <w:t xml:space="preserve"> zapsána</w:t>
      </w:r>
      <w:r w:rsidRPr="0027630D">
        <w:rPr>
          <w:rFonts w:ascii="Arial" w:hAnsi="Arial" w:cs="Arial"/>
        </w:rPr>
        <w:tab/>
        <w:t xml:space="preserve">v obchodním rejstříku vedeném </w:t>
      </w:r>
      <w:r w:rsidR="008F362E" w:rsidRPr="0027630D">
        <w:rPr>
          <w:rFonts w:ascii="Arial" w:hAnsi="Arial" w:cs="Arial"/>
        </w:rPr>
        <w:t>Krajským soudem v Ostravě, oddíl AXIV, vložka 150</w:t>
      </w:r>
    </w:p>
    <w:p w14:paraId="72370183" w14:textId="77777777" w:rsidR="00FC096F" w:rsidRPr="0027630D" w:rsidRDefault="006E24B5" w:rsidP="00F56DF1">
      <w:pPr>
        <w:numPr>
          <w:ilvl w:val="12"/>
          <w:numId w:val="0"/>
        </w:numPr>
        <w:tabs>
          <w:tab w:val="left" w:pos="426"/>
        </w:tabs>
        <w:spacing w:after="120"/>
        <w:ind w:left="2829" w:hanging="2829"/>
        <w:jc w:val="both"/>
        <w:rPr>
          <w:rFonts w:ascii="Arial" w:hAnsi="Arial" w:cs="Arial"/>
        </w:rPr>
      </w:pPr>
      <w:r>
        <w:rPr>
          <w:rFonts w:ascii="Arial" w:hAnsi="Arial" w:cs="Arial"/>
        </w:rPr>
        <w:tab/>
      </w:r>
      <w:r w:rsidRPr="006E24B5">
        <w:rPr>
          <w:rFonts w:ascii="Arial" w:hAnsi="Arial" w:cs="Arial"/>
        </w:rPr>
        <w:t>bankovní spojení</w:t>
      </w:r>
      <w:r>
        <w:rPr>
          <w:rFonts w:ascii="Arial" w:hAnsi="Arial" w:cs="Arial"/>
        </w:rPr>
        <w:t>:</w:t>
      </w:r>
      <w:r w:rsidRPr="006E24B5">
        <w:rPr>
          <w:rFonts w:ascii="Arial" w:hAnsi="Arial" w:cs="Arial"/>
        </w:rPr>
        <w:tab/>
      </w:r>
      <w:proofErr w:type="spellStart"/>
      <w:r w:rsidRPr="006E24B5">
        <w:rPr>
          <w:rFonts w:ascii="Arial" w:hAnsi="Arial" w:cs="Arial"/>
        </w:rPr>
        <w:t>UniCredit</w:t>
      </w:r>
      <w:proofErr w:type="spellEnd"/>
      <w:r w:rsidRPr="006E24B5">
        <w:rPr>
          <w:rFonts w:ascii="Arial" w:hAnsi="Arial" w:cs="Arial"/>
        </w:rPr>
        <w:t xml:space="preserve"> Bank Czech Republic</w:t>
      </w:r>
      <w:r w:rsidR="00A50324">
        <w:rPr>
          <w:rFonts w:ascii="Arial" w:hAnsi="Arial" w:cs="Arial"/>
        </w:rPr>
        <w:t xml:space="preserve"> and Slovakia</w:t>
      </w:r>
      <w:r w:rsidRPr="006E24B5">
        <w:rPr>
          <w:rFonts w:ascii="Arial" w:hAnsi="Arial" w:cs="Arial"/>
        </w:rPr>
        <w:t>, a.s., pobočka Ostrava, číslo účtu: 5540150520/2700</w:t>
      </w:r>
    </w:p>
    <w:p w14:paraId="4341E218" w14:textId="77777777" w:rsidR="00FC096F" w:rsidRPr="0027630D" w:rsidRDefault="00FC096F" w:rsidP="00FC096F">
      <w:pPr>
        <w:tabs>
          <w:tab w:val="left" w:pos="1418"/>
        </w:tabs>
        <w:ind w:left="426" w:hanging="426"/>
        <w:rPr>
          <w:rFonts w:ascii="Arial" w:hAnsi="Arial" w:cs="Arial"/>
          <w:i/>
        </w:rPr>
      </w:pPr>
      <w:r w:rsidRPr="0027630D">
        <w:rPr>
          <w:rFonts w:ascii="Arial" w:hAnsi="Arial" w:cs="Arial"/>
        </w:rPr>
        <w:tab/>
      </w:r>
      <w:r w:rsidR="00F56DF1">
        <w:rPr>
          <w:rFonts w:ascii="Arial" w:hAnsi="Arial" w:cs="Arial"/>
        </w:rPr>
        <w:t>(</w:t>
      </w:r>
      <w:r w:rsidRPr="0027630D">
        <w:rPr>
          <w:rFonts w:ascii="Arial" w:hAnsi="Arial" w:cs="Arial"/>
        </w:rPr>
        <w:t>dále jen</w:t>
      </w:r>
      <w:r w:rsidRPr="0027630D">
        <w:rPr>
          <w:rFonts w:ascii="Arial" w:hAnsi="Arial" w:cs="Arial"/>
          <w:i/>
        </w:rPr>
        <w:t xml:space="preserve"> „</w:t>
      </w:r>
      <w:r w:rsidR="002A04E2">
        <w:rPr>
          <w:rFonts w:ascii="Arial" w:hAnsi="Arial" w:cs="Arial"/>
          <w:i/>
        </w:rPr>
        <w:t>objednatel</w:t>
      </w:r>
      <w:r w:rsidRPr="0027630D">
        <w:rPr>
          <w:rFonts w:ascii="Arial" w:hAnsi="Arial" w:cs="Arial"/>
          <w:i/>
        </w:rPr>
        <w:t>“</w:t>
      </w:r>
      <w:r w:rsidR="00F56DF1">
        <w:rPr>
          <w:rFonts w:ascii="Arial" w:hAnsi="Arial" w:cs="Arial"/>
          <w:i/>
        </w:rPr>
        <w:t>)</w:t>
      </w:r>
    </w:p>
    <w:p w14:paraId="518B94F3" w14:textId="77777777" w:rsidR="00FC096F" w:rsidRPr="0027630D" w:rsidRDefault="00FC096F" w:rsidP="00FC096F">
      <w:pPr>
        <w:tabs>
          <w:tab w:val="left" w:pos="1418"/>
        </w:tabs>
        <w:ind w:left="425"/>
        <w:rPr>
          <w:rFonts w:ascii="Arial" w:hAnsi="Arial" w:cs="Arial"/>
          <w:i/>
        </w:rPr>
      </w:pPr>
    </w:p>
    <w:p w14:paraId="72DE0D22" w14:textId="77777777" w:rsidR="00FC096F" w:rsidRPr="0027630D" w:rsidRDefault="00FC096F" w:rsidP="00FC096F">
      <w:pPr>
        <w:tabs>
          <w:tab w:val="left" w:pos="1418"/>
        </w:tabs>
        <w:ind w:left="425"/>
        <w:rPr>
          <w:rFonts w:ascii="Arial" w:hAnsi="Arial" w:cs="Arial"/>
          <w:i/>
        </w:rPr>
      </w:pPr>
      <w:r w:rsidRPr="0027630D">
        <w:rPr>
          <w:rFonts w:ascii="Arial" w:hAnsi="Arial" w:cs="Arial"/>
          <w:i/>
        </w:rPr>
        <w:t>a</w:t>
      </w:r>
    </w:p>
    <w:p w14:paraId="4BAACFE8" w14:textId="77777777" w:rsidR="00FC096F" w:rsidRPr="0027630D" w:rsidRDefault="00FC096F" w:rsidP="00FC096F">
      <w:pPr>
        <w:rPr>
          <w:rFonts w:ascii="Arial" w:hAnsi="Arial" w:cs="Arial"/>
          <w:i/>
        </w:rPr>
      </w:pPr>
      <w:r w:rsidRPr="0027630D">
        <w:rPr>
          <w:rFonts w:ascii="Arial" w:hAnsi="Arial" w:cs="Arial"/>
          <w:i/>
        </w:rPr>
        <w:tab/>
      </w:r>
    </w:p>
    <w:p w14:paraId="72F6C92D" w14:textId="77777777" w:rsidR="00FC096F" w:rsidRPr="0027630D" w:rsidRDefault="00FC096F" w:rsidP="00FC096F">
      <w:pPr>
        <w:ind w:left="426" w:hanging="426"/>
        <w:jc w:val="both"/>
        <w:rPr>
          <w:rFonts w:ascii="Arial" w:hAnsi="Arial" w:cs="Arial"/>
          <w:i/>
        </w:rPr>
      </w:pPr>
      <w:r w:rsidRPr="0027630D">
        <w:rPr>
          <w:rFonts w:ascii="Arial" w:hAnsi="Arial" w:cs="Arial"/>
          <w:b/>
        </w:rPr>
        <w:t>2.</w:t>
      </w:r>
      <w:r w:rsidRPr="0027630D">
        <w:rPr>
          <w:rFonts w:ascii="Arial" w:hAnsi="Arial" w:cs="Arial"/>
          <w:b/>
        </w:rPr>
        <w:tab/>
      </w:r>
      <w:r w:rsidRPr="0027630D">
        <w:rPr>
          <w:rFonts w:ascii="Arial" w:hAnsi="Arial" w:cs="Arial"/>
          <w:b/>
          <w:highlight w:val="yellow"/>
        </w:rPr>
        <w:t>_____________</w:t>
      </w:r>
      <w:r w:rsidRPr="0027630D">
        <w:rPr>
          <w:rFonts w:ascii="Arial" w:hAnsi="Arial" w:cs="Arial"/>
          <w:b/>
        </w:rPr>
        <w:t xml:space="preserve"> </w:t>
      </w:r>
      <w:r w:rsidRPr="0027630D">
        <w:rPr>
          <w:rFonts w:ascii="Arial" w:hAnsi="Arial" w:cs="Arial"/>
          <w:i/>
        </w:rPr>
        <w:t xml:space="preserve">(obchodní firma </w:t>
      </w:r>
      <w:r w:rsidR="002A04E2">
        <w:rPr>
          <w:rFonts w:ascii="Arial" w:hAnsi="Arial" w:cs="Arial"/>
          <w:i/>
        </w:rPr>
        <w:t>zhotovitele</w:t>
      </w:r>
      <w:r w:rsidRPr="0027630D">
        <w:rPr>
          <w:rFonts w:ascii="Arial" w:hAnsi="Arial" w:cs="Arial"/>
          <w:i/>
        </w:rPr>
        <w:t>)</w:t>
      </w:r>
    </w:p>
    <w:p w14:paraId="0090B1A5" w14:textId="77777777" w:rsidR="00FC096F" w:rsidRPr="0027630D" w:rsidRDefault="00FC096F" w:rsidP="00FC096F">
      <w:pPr>
        <w:ind w:left="426"/>
        <w:rPr>
          <w:rFonts w:ascii="Arial" w:hAnsi="Arial" w:cs="Arial"/>
        </w:rPr>
      </w:pPr>
      <w:r w:rsidRPr="0027630D">
        <w:rPr>
          <w:rFonts w:ascii="Arial" w:hAnsi="Arial" w:cs="Arial"/>
        </w:rPr>
        <w:t xml:space="preserve">se sídlem: </w:t>
      </w:r>
      <w:r w:rsidRPr="0027630D">
        <w:rPr>
          <w:rFonts w:ascii="Arial" w:hAnsi="Arial" w:cs="Arial"/>
        </w:rPr>
        <w:tab/>
      </w:r>
      <w:r w:rsidRPr="0027630D">
        <w:rPr>
          <w:rFonts w:ascii="Arial" w:hAnsi="Arial" w:cs="Arial"/>
        </w:rPr>
        <w:tab/>
      </w:r>
      <w:r w:rsidR="006E24B5">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49FBC8CE" w14:textId="77777777" w:rsidR="00FC096F" w:rsidRPr="0027630D" w:rsidRDefault="00FC096F" w:rsidP="00FC096F">
      <w:pPr>
        <w:tabs>
          <w:tab w:val="left" w:pos="2835"/>
        </w:tabs>
        <w:ind w:left="426"/>
        <w:rPr>
          <w:rFonts w:ascii="Arial" w:hAnsi="Arial" w:cs="Arial"/>
        </w:rPr>
      </w:pPr>
      <w:r w:rsidRPr="0027630D">
        <w:rPr>
          <w:rFonts w:ascii="Arial" w:hAnsi="Arial" w:cs="Arial"/>
        </w:rPr>
        <w:t>zastoupena/jednající:</w:t>
      </w:r>
      <w:r w:rsidRPr="0027630D">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5B5353B6" w14:textId="77777777" w:rsidR="00FC096F" w:rsidRPr="0027630D" w:rsidRDefault="00FC096F" w:rsidP="00FC096F">
      <w:pPr>
        <w:ind w:left="426"/>
        <w:rPr>
          <w:rFonts w:ascii="Arial" w:hAnsi="Arial" w:cs="Arial"/>
        </w:rPr>
      </w:pPr>
      <w:r w:rsidRPr="0027630D">
        <w:rPr>
          <w:rFonts w:ascii="Arial" w:hAnsi="Arial" w:cs="Arial"/>
        </w:rPr>
        <w:t>IČ:</w:t>
      </w:r>
      <w:r w:rsidRPr="0027630D">
        <w:rPr>
          <w:rFonts w:ascii="Arial" w:hAnsi="Arial" w:cs="Arial"/>
        </w:rPr>
        <w:tab/>
      </w:r>
      <w:r w:rsidRPr="0027630D">
        <w:rPr>
          <w:rFonts w:ascii="Arial" w:hAnsi="Arial" w:cs="Arial"/>
        </w:rPr>
        <w:tab/>
      </w:r>
      <w:r w:rsidRPr="0027630D">
        <w:rPr>
          <w:rFonts w:ascii="Arial" w:hAnsi="Arial" w:cs="Arial"/>
        </w:rPr>
        <w:tab/>
      </w:r>
      <w:r w:rsidR="006E24B5">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26BF605C" w14:textId="77777777" w:rsidR="00FC096F" w:rsidRPr="0027630D" w:rsidRDefault="00FC096F" w:rsidP="00FC096F">
      <w:pPr>
        <w:ind w:left="426"/>
        <w:rPr>
          <w:rFonts w:ascii="Arial" w:hAnsi="Arial" w:cs="Arial"/>
        </w:rPr>
      </w:pPr>
      <w:r w:rsidRPr="0027630D">
        <w:rPr>
          <w:rFonts w:ascii="Arial" w:hAnsi="Arial" w:cs="Arial"/>
        </w:rPr>
        <w:t>DIČ:</w:t>
      </w:r>
      <w:r w:rsidRPr="0027630D">
        <w:rPr>
          <w:rFonts w:ascii="Arial" w:hAnsi="Arial" w:cs="Arial"/>
        </w:rPr>
        <w:tab/>
      </w:r>
      <w:r w:rsidRPr="0027630D">
        <w:rPr>
          <w:rFonts w:ascii="Arial" w:hAnsi="Arial" w:cs="Arial"/>
        </w:rPr>
        <w:tab/>
      </w:r>
      <w:r w:rsidRPr="0027630D">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16E06AD6" w14:textId="77777777" w:rsidR="00FC096F" w:rsidRDefault="00FC096F" w:rsidP="006E24B5">
      <w:pPr>
        <w:numPr>
          <w:ilvl w:val="12"/>
          <w:numId w:val="0"/>
        </w:numPr>
        <w:tabs>
          <w:tab w:val="left" w:pos="360"/>
        </w:tabs>
        <w:ind w:left="426" w:hanging="66"/>
        <w:jc w:val="both"/>
        <w:rPr>
          <w:rFonts w:ascii="Arial" w:hAnsi="Arial" w:cs="Arial"/>
        </w:rPr>
      </w:pPr>
      <w:r w:rsidRPr="0027630D">
        <w:rPr>
          <w:rFonts w:ascii="Arial" w:hAnsi="Arial" w:cs="Arial"/>
        </w:rPr>
        <w:t xml:space="preserve"> zapsána</w:t>
      </w:r>
      <w:r w:rsidRPr="0027630D">
        <w:rPr>
          <w:rFonts w:ascii="Arial" w:hAnsi="Arial" w:cs="Arial"/>
        </w:rPr>
        <w:tab/>
        <w:t xml:space="preserve">v obchodním rejstříku vedeném </w:t>
      </w:r>
      <w:r w:rsidRPr="0027630D">
        <w:rPr>
          <w:rFonts w:ascii="Arial" w:hAnsi="Arial" w:cs="Arial"/>
          <w:highlight w:val="yellow"/>
        </w:rPr>
        <w:t>_________</w:t>
      </w:r>
      <w:r w:rsidRPr="0027630D">
        <w:rPr>
          <w:rFonts w:ascii="Arial" w:hAnsi="Arial" w:cs="Arial"/>
        </w:rPr>
        <w:t xml:space="preserve"> soudem v </w:t>
      </w:r>
      <w:r w:rsidRPr="0027630D">
        <w:rPr>
          <w:rFonts w:ascii="Arial" w:hAnsi="Arial" w:cs="Arial"/>
          <w:highlight w:val="yellow"/>
        </w:rPr>
        <w:t>__________</w:t>
      </w:r>
      <w:r w:rsidR="006E24B5">
        <w:rPr>
          <w:rFonts w:ascii="Arial" w:hAnsi="Arial" w:cs="Arial"/>
        </w:rPr>
        <w:t xml:space="preserve"> </w:t>
      </w:r>
      <w:r w:rsidRPr="0027630D">
        <w:rPr>
          <w:rFonts w:ascii="Arial" w:hAnsi="Arial" w:cs="Arial"/>
        </w:rPr>
        <w:t xml:space="preserve">oddíl </w:t>
      </w:r>
      <w:r w:rsidRPr="0027630D">
        <w:rPr>
          <w:rFonts w:ascii="Arial" w:hAnsi="Arial" w:cs="Arial"/>
          <w:highlight w:val="yellow"/>
        </w:rPr>
        <w:t>____</w:t>
      </w:r>
      <w:r w:rsidRPr="0027630D">
        <w:rPr>
          <w:rFonts w:ascii="Arial" w:hAnsi="Arial" w:cs="Arial"/>
        </w:rPr>
        <w:t xml:space="preserve">, </w:t>
      </w:r>
      <w:r w:rsidR="006E24B5">
        <w:rPr>
          <w:rFonts w:ascii="Arial" w:hAnsi="Arial" w:cs="Arial"/>
        </w:rPr>
        <w:br/>
      </w:r>
      <w:r w:rsidRPr="0027630D">
        <w:rPr>
          <w:rFonts w:ascii="Arial" w:hAnsi="Arial" w:cs="Arial"/>
        </w:rPr>
        <w:t xml:space="preserve">vložka </w:t>
      </w:r>
      <w:r w:rsidR="006E24B5">
        <w:rPr>
          <w:rFonts w:ascii="Arial" w:hAnsi="Arial" w:cs="Arial"/>
          <w:highlight w:val="yellow"/>
        </w:rPr>
        <w:t>_______</w:t>
      </w:r>
    </w:p>
    <w:p w14:paraId="3A6F5D2C" w14:textId="77777777" w:rsidR="006E24B5" w:rsidRPr="0027630D" w:rsidRDefault="006E24B5" w:rsidP="00F56DF1">
      <w:pPr>
        <w:spacing w:after="120"/>
        <w:ind w:left="425"/>
        <w:rPr>
          <w:rFonts w:ascii="Arial" w:hAnsi="Arial" w:cs="Arial"/>
        </w:rPr>
      </w:pPr>
      <w:r>
        <w:rPr>
          <w:rFonts w:ascii="Arial" w:hAnsi="Arial" w:cs="Arial"/>
        </w:rPr>
        <w:t>bankovní spojení:</w:t>
      </w:r>
      <w:r>
        <w:rPr>
          <w:rFonts w:ascii="Arial" w:hAnsi="Arial" w:cs="Arial"/>
        </w:rPr>
        <w:tab/>
      </w:r>
      <w:r>
        <w:rPr>
          <w:rFonts w:ascii="Arial" w:hAnsi="Arial" w:cs="Arial"/>
        </w:rPr>
        <w:tab/>
      </w:r>
      <w:r w:rsidRPr="0027630D">
        <w:rPr>
          <w:rFonts w:ascii="Arial" w:hAnsi="Arial" w:cs="Arial"/>
          <w:highlight w:val="yellow"/>
        </w:rPr>
        <w:t>_________</w:t>
      </w:r>
      <w:r>
        <w:rPr>
          <w:rFonts w:ascii="Arial" w:hAnsi="Arial" w:cs="Arial"/>
        </w:rPr>
        <w:t>, číslo účtu</w:t>
      </w:r>
      <w:r w:rsidRPr="0027630D">
        <w:rPr>
          <w:rFonts w:ascii="Arial" w:hAnsi="Arial" w:cs="Arial"/>
        </w:rPr>
        <w:t> </w:t>
      </w:r>
      <w:r w:rsidRPr="0027630D">
        <w:rPr>
          <w:rFonts w:ascii="Arial" w:hAnsi="Arial" w:cs="Arial"/>
          <w:highlight w:val="yellow"/>
        </w:rPr>
        <w:t>__________</w:t>
      </w:r>
    </w:p>
    <w:p w14:paraId="5D563B1F" w14:textId="77777777" w:rsidR="00FC096F" w:rsidRPr="0027630D" w:rsidRDefault="00F56DF1" w:rsidP="00FC096F">
      <w:pPr>
        <w:tabs>
          <w:tab w:val="left" w:pos="1418"/>
        </w:tabs>
        <w:spacing w:before="120"/>
        <w:ind w:left="425"/>
        <w:rPr>
          <w:rFonts w:ascii="Arial" w:hAnsi="Arial" w:cs="Arial"/>
          <w:i/>
        </w:rPr>
      </w:pPr>
      <w:r>
        <w:rPr>
          <w:rFonts w:ascii="Arial" w:hAnsi="Arial" w:cs="Arial"/>
        </w:rPr>
        <w:t>(</w:t>
      </w:r>
      <w:r w:rsidR="00FC096F" w:rsidRPr="0027630D">
        <w:rPr>
          <w:rFonts w:ascii="Arial" w:hAnsi="Arial" w:cs="Arial"/>
        </w:rPr>
        <w:t>dále jen</w:t>
      </w:r>
      <w:r w:rsidR="00FC096F" w:rsidRPr="0027630D">
        <w:rPr>
          <w:rFonts w:ascii="Arial" w:hAnsi="Arial" w:cs="Arial"/>
          <w:i/>
        </w:rPr>
        <w:t xml:space="preserve"> „</w:t>
      </w:r>
      <w:r w:rsidR="002A04E2">
        <w:rPr>
          <w:rFonts w:ascii="Arial" w:hAnsi="Arial" w:cs="Arial"/>
          <w:i/>
        </w:rPr>
        <w:t>zhotovitel</w:t>
      </w:r>
      <w:r w:rsidR="00FC096F" w:rsidRPr="0027630D">
        <w:rPr>
          <w:rFonts w:ascii="Arial" w:hAnsi="Arial" w:cs="Arial"/>
          <w:i/>
        </w:rPr>
        <w:t>“</w:t>
      </w:r>
      <w:r>
        <w:rPr>
          <w:rFonts w:ascii="Arial" w:hAnsi="Arial" w:cs="Arial"/>
          <w:i/>
        </w:rPr>
        <w:t>)</w:t>
      </w:r>
    </w:p>
    <w:p w14:paraId="502701CE" w14:textId="77777777" w:rsidR="00FC096F" w:rsidRDefault="00FC096F" w:rsidP="00FC096F">
      <w:pPr>
        <w:tabs>
          <w:tab w:val="left" w:pos="1418"/>
        </w:tabs>
        <w:spacing w:before="120"/>
        <w:ind w:left="425"/>
        <w:rPr>
          <w:rFonts w:ascii="Arial" w:hAnsi="Arial" w:cs="Arial"/>
          <w:i/>
        </w:rPr>
      </w:pPr>
    </w:p>
    <w:p w14:paraId="037D2B1C" w14:textId="0A777047" w:rsidR="00944A67" w:rsidRDefault="00C61EE6" w:rsidP="00F56DF1">
      <w:pPr>
        <w:tabs>
          <w:tab w:val="left" w:pos="1418"/>
        </w:tabs>
        <w:spacing w:before="120" w:after="240"/>
        <w:ind w:left="425"/>
        <w:jc w:val="both"/>
        <w:rPr>
          <w:rFonts w:ascii="Arial" w:hAnsi="Arial" w:cs="Arial"/>
        </w:rPr>
      </w:pPr>
      <w:r>
        <w:rPr>
          <w:rFonts w:ascii="Arial" w:hAnsi="Arial" w:cs="Arial"/>
        </w:rPr>
        <w:t>u</w:t>
      </w:r>
      <w:r w:rsidR="00F56DF1">
        <w:rPr>
          <w:rFonts w:ascii="Arial" w:hAnsi="Arial" w:cs="Arial"/>
        </w:rPr>
        <w:t>zavřel</w:t>
      </w:r>
      <w:r>
        <w:rPr>
          <w:rFonts w:ascii="Arial" w:hAnsi="Arial" w:cs="Arial"/>
        </w:rPr>
        <w:t>y</w:t>
      </w:r>
      <w:r w:rsidR="00F56DF1">
        <w:rPr>
          <w:rFonts w:ascii="Arial" w:hAnsi="Arial" w:cs="Arial"/>
        </w:rPr>
        <w:t xml:space="preserve"> níže uvedené</w:t>
      </w:r>
      <w:r w:rsidR="005249E8">
        <w:rPr>
          <w:rFonts w:ascii="Arial" w:hAnsi="Arial" w:cs="Arial"/>
        </w:rPr>
        <w:t>ho</w:t>
      </w:r>
      <w:r w:rsidR="00F56DF1">
        <w:rPr>
          <w:rFonts w:ascii="Arial" w:hAnsi="Arial" w:cs="Arial"/>
        </w:rPr>
        <w:t xml:space="preserve"> dne, měsíce a roku dle ustanovení § 2586 a násl. zákona č. 89/2012 Sb., občanský zákoník (dále jen „</w:t>
      </w:r>
      <w:r w:rsidR="00F56DF1" w:rsidRPr="00F56DF1">
        <w:rPr>
          <w:rFonts w:ascii="Arial" w:hAnsi="Arial" w:cs="Arial"/>
          <w:i/>
        </w:rPr>
        <w:t>občanský zákoník</w:t>
      </w:r>
      <w:r w:rsidR="00F56DF1">
        <w:rPr>
          <w:rFonts w:ascii="Arial" w:hAnsi="Arial" w:cs="Arial"/>
        </w:rPr>
        <w:t xml:space="preserve">“), tuto Rámcovou smlouvu </w:t>
      </w:r>
      <w:r w:rsidR="005249E8">
        <w:rPr>
          <w:rFonts w:ascii="Arial" w:hAnsi="Arial" w:cs="Arial"/>
        </w:rPr>
        <w:t xml:space="preserve">o dílo </w:t>
      </w:r>
      <w:r w:rsidR="00702FCB">
        <w:rPr>
          <w:rFonts w:ascii="Arial" w:hAnsi="Arial" w:cs="Arial"/>
        </w:rPr>
        <w:t xml:space="preserve">na </w:t>
      </w:r>
      <w:r w:rsidR="00DB1E91">
        <w:rPr>
          <w:rFonts w:ascii="Arial" w:hAnsi="Arial" w:cs="Arial"/>
        </w:rPr>
        <w:t xml:space="preserve">provedení technické úpravy </w:t>
      </w:r>
      <w:r w:rsidR="00CF1DC8">
        <w:rPr>
          <w:rFonts w:ascii="Arial" w:hAnsi="Arial" w:cs="Arial"/>
        </w:rPr>
        <w:t xml:space="preserve">dílů </w:t>
      </w:r>
      <w:r w:rsidR="00DB1E91">
        <w:rPr>
          <w:rFonts w:ascii="Arial" w:hAnsi="Arial" w:cs="Arial"/>
        </w:rPr>
        <w:t xml:space="preserve">zinkováním – část </w:t>
      </w:r>
      <w:r w:rsidR="005E790C">
        <w:rPr>
          <w:rFonts w:ascii="Arial" w:hAnsi="Arial" w:cs="Arial"/>
        </w:rPr>
        <w:t>3</w:t>
      </w:r>
      <w:r w:rsidR="00DB1E91">
        <w:rPr>
          <w:rFonts w:ascii="Arial" w:hAnsi="Arial" w:cs="Arial"/>
        </w:rPr>
        <w:t xml:space="preserve">. - </w:t>
      </w:r>
      <w:r w:rsidR="00447561">
        <w:rPr>
          <w:rFonts w:ascii="Arial" w:hAnsi="Arial" w:cs="Arial"/>
        </w:rPr>
        <w:t>zinkování</w:t>
      </w:r>
      <w:r w:rsidR="00325C86">
        <w:rPr>
          <w:rFonts w:ascii="Arial" w:hAnsi="Arial" w:cs="Arial"/>
        </w:rPr>
        <w:t xml:space="preserve"> </w:t>
      </w:r>
      <w:r w:rsidR="00944A67" w:rsidRPr="0027630D">
        <w:rPr>
          <w:rFonts w:ascii="Arial" w:hAnsi="Arial" w:cs="Arial"/>
        </w:rPr>
        <w:t>(dále jen „smlouva“)</w:t>
      </w:r>
      <w:r w:rsidR="00944A67">
        <w:rPr>
          <w:rFonts w:ascii="Arial" w:hAnsi="Arial" w:cs="Arial"/>
        </w:rPr>
        <w:t>.</w:t>
      </w:r>
    </w:p>
    <w:p w14:paraId="73EB7A88" w14:textId="77777777" w:rsidR="00944A67" w:rsidRPr="00F56DF1" w:rsidRDefault="00944A67" w:rsidP="00F56DF1">
      <w:pPr>
        <w:tabs>
          <w:tab w:val="left" w:pos="1418"/>
        </w:tabs>
        <w:spacing w:before="120" w:after="240"/>
        <w:ind w:left="425"/>
        <w:jc w:val="both"/>
        <w:rPr>
          <w:rFonts w:ascii="Arial" w:hAnsi="Arial" w:cs="Arial"/>
        </w:rPr>
      </w:pPr>
    </w:p>
    <w:p w14:paraId="2BC89770" w14:textId="77777777" w:rsidR="00FC096F" w:rsidRPr="0027630D" w:rsidRDefault="00FC096F" w:rsidP="00FC096F">
      <w:pPr>
        <w:pStyle w:val="Nadpis1"/>
        <w:numPr>
          <w:ilvl w:val="0"/>
          <w:numId w:val="1"/>
        </w:numPr>
        <w:rPr>
          <w:rFonts w:ascii="Arial" w:hAnsi="Arial" w:cs="Arial"/>
          <w:b/>
          <w:sz w:val="20"/>
        </w:rPr>
      </w:pPr>
      <w:bookmarkStart w:id="0" w:name="_Ref247355661"/>
      <w:bookmarkStart w:id="1" w:name="_Toc255993779"/>
      <w:bookmarkStart w:id="2" w:name="_Toc256759432"/>
      <w:r w:rsidRPr="0027630D">
        <w:rPr>
          <w:rFonts w:ascii="Arial" w:hAnsi="Arial" w:cs="Arial"/>
          <w:b/>
          <w:sz w:val="20"/>
        </w:rPr>
        <w:t>Úvodní ustanovení</w:t>
      </w:r>
      <w:bookmarkEnd w:id="0"/>
      <w:bookmarkEnd w:id="1"/>
      <w:bookmarkEnd w:id="2"/>
      <w:r w:rsidRPr="0027630D">
        <w:rPr>
          <w:rFonts w:ascii="Arial" w:hAnsi="Arial" w:cs="Arial"/>
          <w:b/>
          <w:sz w:val="20"/>
        </w:rPr>
        <w:t xml:space="preserve"> </w:t>
      </w:r>
    </w:p>
    <w:p w14:paraId="49666A0B" w14:textId="77777777" w:rsidR="00FC096F" w:rsidRPr="0027630D" w:rsidRDefault="00FC096F" w:rsidP="00FC096F">
      <w:pPr>
        <w:tabs>
          <w:tab w:val="left" w:pos="1701"/>
        </w:tabs>
        <w:jc w:val="center"/>
        <w:rPr>
          <w:rFonts w:ascii="Arial" w:hAnsi="Arial" w:cs="Arial"/>
        </w:rPr>
      </w:pPr>
    </w:p>
    <w:p w14:paraId="78FF1756" w14:textId="77777777" w:rsidR="00CA24A5" w:rsidRDefault="00CF5D57" w:rsidP="003847AE">
      <w:pPr>
        <w:numPr>
          <w:ilvl w:val="1"/>
          <w:numId w:val="2"/>
        </w:numPr>
        <w:tabs>
          <w:tab w:val="clear" w:pos="720"/>
        </w:tabs>
        <w:spacing w:after="80"/>
        <w:ind w:left="426" w:hanging="426"/>
        <w:jc w:val="both"/>
        <w:rPr>
          <w:rFonts w:ascii="Arial" w:hAnsi="Arial" w:cs="Arial"/>
        </w:rPr>
      </w:pPr>
      <w:r w:rsidRPr="00CA24A5">
        <w:rPr>
          <w:rFonts w:ascii="Arial" w:hAnsi="Arial" w:cs="Arial"/>
        </w:rPr>
        <w:t xml:space="preserve">Tato </w:t>
      </w:r>
      <w:r w:rsidR="0006658E" w:rsidRPr="00CA24A5">
        <w:rPr>
          <w:rFonts w:ascii="Arial" w:hAnsi="Arial" w:cs="Arial"/>
        </w:rPr>
        <w:t>smlouva</w:t>
      </w:r>
      <w:r w:rsidR="00537D91" w:rsidRPr="00CA24A5">
        <w:rPr>
          <w:rFonts w:ascii="Arial" w:hAnsi="Arial" w:cs="Arial"/>
        </w:rPr>
        <w:t xml:space="preserve"> se mezi výše uvedenými smluvními stranami uzavírá na základě výsledku výběrového řízení na zadání</w:t>
      </w:r>
      <w:r w:rsidR="00D65C0A" w:rsidRPr="00CA24A5">
        <w:rPr>
          <w:rFonts w:ascii="Arial" w:hAnsi="Arial" w:cs="Arial"/>
        </w:rPr>
        <w:t xml:space="preserve"> </w:t>
      </w:r>
      <w:r w:rsidR="00537D91" w:rsidRPr="00CA24A5">
        <w:rPr>
          <w:rFonts w:ascii="Arial" w:hAnsi="Arial" w:cs="Arial"/>
        </w:rPr>
        <w:t xml:space="preserve">veřejné zakázky </w:t>
      </w:r>
      <w:r w:rsidR="00D65C0A" w:rsidRPr="00CA24A5">
        <w:rPr>
          <w:rFonts w:ascii="Arial" w:hAnsi="Arial" w:cs="Arial"/>
        </w:rPr>
        <w:t xml:space="preserve">malého rozsahu </w:t>
      </w:r>
      <w:r w:rsidR="00537D91" w:rsidRPr="00CA24A5">
        <w:rPr>
          <w:rFonts w:ascii="Arial" w:hAnsi="Arial" w:cs="Arial"/>
        </w:rPr>
        <w:t>s názvem „</w:t>
      </w:r>
      <w:proofErr w:type="spellStart"/>
      <w:r w:rsidR="00BE5F6B">
        <w:rPr>
          <w:rFonts w:ascii="Arial" w:hAnsi="Arial" w:cs="Arial"/>
        </w:rPr>
        <w:t>Chromatování</w:t>
      </w:r>
      <w:proofErr w:type="spellEnd"/>
      <w:r w:rsidR="00BE5F6B">
        <w:rPr>
          <w:rFonts w:ascii="Arial" w:hAnsi="Arial" w:cs="Arial"/>
        </w:rPr>
        <w:t>, zinkování, zinkování speciál“</w:t>
      </w:r>
      <w:r w:rsidR="00CA24A5">
        <w:rPr>
          <w:rFonts w:ascii="Arial" w:hAnsi="Arial" w:cs="Arial"/>
        </w:rPr>
        <w:t xml:space="preserve">. </w:t>
      </w:r>
    </w:p>
    <w:p w14:paraId="6D2F3B4C" w14:textId="76BB9294" w:rsidR="00F42E02" w:rsidRDefault="00F42E02" w:rsidP="003847AE">
      <w:pPr>
        <w:numPr>
          <w:ilvl w:val="1"/>
          <w:numId w:val="2"/>
        </w:numPr>
        <w:tabs>
          <w:tab w:val="clear" w:pos="720"/>
        </w:tabs>
        <w:spacing w:after="80"/>
        <w:ind w:left="426" w:hanging="426"/>
        <w:jc w:val="both"/>
        <w:rPr>
          <w:rFonts w:ascii="Arial" w:hAnsi="Arial" w:cs="Arial"/>
        </w:rPr>
      </w:pPr>
      <w:r w:rsidRPr="00CA24A5">
        <w:rPr>
          <w:rFonts w:ascii="Arial" w:hAnsi="Arial" w:cs="Arial"/>
        </w:rPr>
        <w:t xml:space="preserve">Účelem této smlouvy je </w:t>
      </w:r>
      <w:r w:rsidR="00BE5F6B">
        <w:rPr>
          <w:rFonts w:ascii="Arial" w:hAnsi="Arial" w:cs="Arial"/>
        </w:rPr>
        <w:t xml:space="preserve">úprava dílů zinkováním, tzn. </w:t>
      </w:r>
      <w:r w:rsidR="00584105">
        <w:rPr>
          <w:rFonts w:ascii="Arial" w:hAnsi="Arial" w:cs="Arial"/>
        </w:rPr>
        <w:t>p</w:t>
      </w:r>
      <w:r w:rsidR="00D80B76">
        <w:rPr>
          <w:rFonts w:ascii="Arial" w:hAnsi="Arial" w:cs="Arial"/>
        </w:rPr>
        <w:t xml:space="preserve">rovedení </w:t>
      </w:r>
      <w:r w:rsidR="00BE5F6B">
        <w:rPr>
          <w:rFonts w:ascii="Arial" w:hAnsi="Arial" w:cs="Arial"/>
        </w:rPr>
        <w:t xml:space="preserve">technické </w:t>
      </w:r>
      <w:r w:rsidR="00763C34">
        <w:rPr>
          <w:rFonts w:ascii="Arial" w:hAnsi="Arial" w:cs="Arial"/>
        </w:rPr>
        <w:t xml:space="preserve">povrchové </w:t>
      </w:r>
      <w:r w:rsidR="00BE5F6B">
        <w:rPr>
          <w:rFonts w:ascii="Arial" w:hAnsi="Arial" w:cs="Arial"/>
        </w:rPr>
        <w:t xml:space="preserve">úpravy </w:t>
      </w:r>
      <w:proofErr w:type="gramStart"/>
      <w:r w:rsidR="00763C34">
        <w:rPr>
          <w:rFonts w:ascii="Arial" w:hAnsi="Arial" w:cs="Arial"/>
        </w:rPr>
        <w:t xml:space="preserve">dílů </w:t>
      </w:r>
      <w:r w:rsidR="00BE5F6B">
        <w:rPr>
          <w:rFonts w:ascii="Arial" w:hAnsi="Arial" w:cs="Arial"/>
        </w:rPr>
        <w:t xml:space="preserve"> </w:t>
      </w:r>
      <w:r w:rsidR="00763C34">
        <w:rPr>
          <w:rFonts w:ascii="Arial" w:hAnsi="Arial" w:cs="Arial"/>
        </w:rPr>
        <w:t>(původní</w:t>
      </w:r>
      <w:proofErr w:type="gramEnd"/>
      <w:r w:rsidR="00763C34">
        <w:rPr>
          <w:rFonts w:ascii="Arial" w:hAnsi="Arial" w:cs="Arial"/>
        </w:rPr>
        <w:t xml:space="preserve"> </w:t>
      </w:r>
      <w:proofErr w:type="spellStart"/>
      <w:r w:rsidR="00763C34">
        <w:rPr>
          <w:rFonts w:ascii="Arial" w:hAnsi="Arial" w:cs="Arial"/>
        </w:rPr>
        <w:t>zdemontované</w:t>
      </w:r>
      <w:proofErr w:type="spellEnd"/>
      <w:r w:rsidR="00763C34">
        <w:rPr>
          <w:rFonts w:ascii="Arial" w:hAnsi="Arial" w:cs="Arial"/>
        </w:rPr>
        <w:t xml:space="preserve"> díly ze speciální techniky, ČSN, </w:t>
      </w:r>
      <w:proofErr w:type="spellStart"/>
      <w:r w:rsidR="00763C34">
        <w:rPr>
          <w:rFonts w:ascii="Arial" w:hAnsi="Arial" w:cs="Arial"/>
        </w:rPr>
        <w:t>šroubovina</w:t>
      </w:r>
      <w:proofErr w:type="spellEnd"/>
      <w:r w:rsidR="00763C34">
        <w:rPr>
          <w:rFonts w:ascii="Arial" w:hAnsi="Arial" w:cs="Arial"/>
        </w:rPr>
        <w:t xml:space="preserve">, drobné díly do maximálního rozměru 1000 mm) </w:t>
      </w:r>
      <w:r w:rsidR="00BE5F6B">
        <w:rPr>
          <w:rFonts w:ascii="Arial" w:hAnsi="Arial" w:cs="Arial"/>
        </w:rPr>
        <w:t xml:space="preserve">formou nanesením zinkového povlaku a </w:t>
      </w:r>
      <w:proofErr w:type="spellStart"/>
      <w:r w:rsidR="00BE5F6B">
        <w:rPr>
          <w:rFonts w:ascii="Arial" w:hAnsi="Arial" w:cs="Arial"/>
        </w:rPr>
        <w:t>chrom</w:t>
      </w:r>
      <w:r w:rsidR="007821C0">
        <w:rPr>
          <w:rFonts w:ascii="Arial" w:hAnsi="Arial" w:cs="Arial"/>
        </w:rPr>
        <w:t>á</w:t>
      </w:r>
      <w:r w:rsidR="00BE5F6B">
        <w:rPr>
          <w:rFonts w:ascii="Arial" w:hAnsi="Arial" w:cs="Arial"/>
        </w:rPr>
        <w:t>tového</w:t>
      </w:r>
      <w:proofErr w:type="spellEnd"/>
      <w:r w:rsidR="00BE5F6B">
        <w:rPr>
          <w:rFonts w:ascii="Arial" w:hAnsi="Arial" w:cs="Arial"/>
        </w:rPr>
        <w:t xml:space="preserve"> konverzního povlaku </w:t>
      </w:r>
      <w:r w:rsidR="00EC4B2F">
        <w:rPr>
          <w:rFonts w:ascii="Arial" w:hAnsi="Arial" w:cs="Arial"/>
        </w:rPr>
        <w:t xml:space="preserve">žluté </w:t>
      </w:r>
      <w:r w:rsidR="00BE5F6B">
        <w:rPr>
          <w:rFonts w:ascii="Arial" w:hAnsi="Arial" w:cs="Arial"/>
        </w:rPr>
        <w:t xml:space="preserve">barvy dle </w:t>
      </w:r>
      <w:r w:rsidR="00EC4B2F">
        <w:rPr>
          <w:rFonts w:ascii="Arial" w:hAnsi="Arial" w:cs="Arial"/>
        </w:rPr>
        <w:t>DIN 50961 (dříve DIN 50941)</w:t>
      </w:r>
      <w:r w:rsidR="00763C34">
        <w:rPr>
          <w:rFonts w:ascii="Arial" w:hAnsi="Arial" w:cs="Arial"/>
        </w:rPr>
        <w:t xml:space="preserve"> – Fe/</w:t>
      </w:r>
      <w:proofErr w:type="spellStart"/>
      <w:r w:rsidR="00763C34">
        <w:rPr>
          <w:rFonts w:ascii="Arial" w:hAnsi="Arial" w:cs="Arial"/>
        </w:rPr>
        <w:t>Zn</w:t>
      </w:r>
      <w:proofErr w:type="spellEnd"/>
      <w:r w:rsidR="00763C34">
        <w:rPr>
          <w:rFonts w:ascii="Arial" w:hAnsi="Arial" w:cs="Arial"/>
        </w:rPr>
        <w:t xml:space="preserve"> 5C</w:t>
      </w:r>
      <w:r w:rsidR="00EC4B2F">
        <w:rPr>
          <w:rFonts w:ascii="Arial" w:hAnsi="Arial" w:cs="Arial"/>
        </w:rPr>
        <w:t xml:space="preserve"> </w:t>
      </w:r>
      <w:r>
        <w:rPr>
          <w:rFonts w:ascii="Arial" w:hAnsi="Arial" w:cs="Arial"/>
        </w:rPr>
        <w:t>,</w:t>
      </w:r>
      <w:r w:rsidRPr="00E63D54">
        <w:t xml:space="preserve"> </w:t>
      </w:r>
      <w:r w:rsidRPr="00E63D54">
        <w:rPr>
          <w:rFonts w:ascii="Arial" w:hAnsi="Arial" w:cs="Arial"/>
        </w:rPr>
        <w:t>odpovídajících jakostním parametrům objednatele, a to podle technické specifikace a ceníku uvedené v příloze č. 1, kter</w:t>
      </w:r>
      <w:r w:rsidR="009E529C">
        <w:rPr>
          <w:rFonts w:ascii="Arial" w:hAnsi="Arial" w:cs="Arial"/>
        </w:rPr>
        <w:t>ý</w:t>
      </w:r>
      <w:r w:rsidRPr="00E63D54">
        <w:rPr>
          <w:rFonts w:ascii="Arial" w:hAnsi="Arial" w:cs="Arial"/>
        </w:rPr>
        <w:t xml:space="preserve"> je součástí zadávací dokumentace k předmětné veřejné zakázce (dále jen „díly“). </w:t>
      </w:r>
      <w:r w:rsidR="009E529C">
        <w:rPr>
          <w:rFonts w:ascii="Arial" w:hAnsi="Arial" w:cs="Arial"/>
        </w:rPr>
        <w:t xml:space="preserve">Jednotlivé díly k provedení zinkování budou ve stavu </w:t>
      </w:r>
      <w:proofErr w:type="spellStart"/>
      <w:r w:rsidR="009E529C">
        <w:rPr>
          <w:rFonts w:ascii="Arial" w:hAnsi="Arial" w:cs="Arial"/>
        </w:rPr>
        <w:t>otrýskaném</w:t>
      </w:r>
      <w:proofErr w:type="spellEnd"/>
      <w:r w:rsidR="009E529C">
        <w:rPr>
          <w:rFonts w:ascii="Arial" w:hAnsi="Arial" w:cs="Arial"/>
        </w:rPr>
        <w:t xml:space="preserve">. </w:t>
      </w:r>
      <w:r w:rsidR="00D95325">
        <w:rPr>
          <w:rFonts w:ascii="Arial" w:hAnsi="Arial" w:cs="Arial"/>
        </w:rPr>
        <w:t xml:space="preserve">Díly budou expedovány k zinkování na europaletách, v jednotlivých plastových boxech nebo koších. Obsahy jednotlivých boxů nebo košů nelze zaměňovat ani míchat. </w:t>
      </w:r>
      <w:r w:rsidRPr="00E63D54">
        <w:rPr>
          <w:rFonts w:ascii="Arial" w:hAnsi="Arial" w:cs="Arial"/>
        </w:rPr>
        <w:t xml:space="preserve">Objednatel je v souvislosti s jeho předmětem podnikání vázán potřebou zajistit si zhotovení dílů, splňující vysoké kvalitativní nároky a rovněž specifické technické parametry dle této smlouvy. Ustanovení této smlouvy je třeba vykládat v souladu s Výzvou k podání nabídky a k prokázání kvalifikace k veřejné zakázce (dále jen „výzva“), na jejímž základě je </w:t>
      </w:r>
      <w:r w:rsidRPr="00E63D54">
        <w:rPr>
          <w:rFonts w:ascii="Arial" w:hAnsi="Arial" w:cs="Arial"/>
        </w:rPr>
        <w:lastRenderedPageBreak/>
        <w:t>uzavřena tato smlouva, jakož i</w:t>
      </w:r>
      <w:r w:rsidRPr="00802DDC">
        <w:rPr>
          <w:rFonts w:ascii="Arial" w:hAnsi="Arial" w:cs="Arial"/>
        </w:rPr>
        <w:t xml:space="preserve"> v souladu s nabídkou zhotovitele, coby dodavatele, na plnění veřejné zakázky</w:t>
      </w:r>
    </w:p>
    <w:p w14:paraId="4802B298" w14:textId="77777777" w:rsidR="00944A67" w:rsidRPr="00CA24A5" w:rsidRDefault="00944A67" w:rsidP="00F42E02">
      <w:pPr>
        <w:spacing w:after="80"/>
        <w:ind w:left="426"/>
        <w:jc w:val="both"/>
        <w:rPr>
          <w:rFonts w:ascii="Arial" w:hAnsi="Arial" w:cs="Arial"/>
        </w:rPr>
      </w:pPr>
    </w:p>
    <w:p w14:paraId="2A8A3EEC" w14:textId="05AE968D" w:rsidR="00FC096F" w:rsidRPr="00D948C2" w:rsidRDefault="00FC096F" w:rsidP="00563C63">
      <w:pPr>
        <w:numPr>
          <w:ilvl w:val="1"/>
          <w:numId w:val="2"/>
        </w:numPr>
        <w:spacing w:after="80"/>
        <w:jc w:val="both"/>
        <w:rPr>
          <w:rFonts w:ascii="Arial" w:hAnsi="Arial" w:cs="Arial"/>
        </w:rPr>
      </w:pPr>
      <w:r w:rsidRPr="00D948C2">
        <w:rPr>
          <w:rFonts w:ascii="Arial" w:hAnsi="Arial" w:cs="Arial"/>
        </w:rPr>
        <w:t xml:space="preserve">V rámci výzvy je </w:t>
      </w:r>
      <w:r w:rsidR="00E17DF6" w:rsidRPr="00D948C2">
        <w:rPr>
          <w:rFonts w:ascii="Arial" w:hAnsi="Arial" w:cs="Arial"/>
        </w:rPr>
        <w:t>objednatel</w:t>
      </w:r>
      <w:r w:rsidRPr="00D948C2">
        <w:rPr>
          <w:rFonts w:ascii="Arial" w:hAnsi="Arial" w:cs="Arial"/>
        </w:rPr>
        <w:t xml:space="preserve"> rovněž oprávněn požadovat od </w:t>
      </w:r>
      <w:r w:rsidR="005837AA" w:rsidRPr="00D948C2">
        <w:rPr>
          <w:rFonts w:ascii="Arial" w:hAnsi="Arial" w:cs="Arial"/>
        </w:rPr>
        <w:t>zhotovitele</w:t>
      </w:r>
      <w:r w:rsidRPr="00D948C2">
        <w:rPr>
          <w:rFonts w:ascii="Arial" w:hAnsi="Arial" w:cs="Arial"/>
        </w:rPr>
        <w:t xml:space="preserve"> doložení technických a</w:t>
      </w:r>
      <w:r w:rsidR="004E0019" w:rsidRPr="00D948C2">
        <w:rPr>
          <w:rFonts w:ascii="Arial" w:hAnsi="Arial" w:cs="Arial"/>
        </w:rPr>
        <w:t> </w:t>
      </w:r>
      <w:r w:rsidRPr="00D948C2">
        <w:rPr>
          <w:rFonts w:ascii="Arial" w:hAnsi="Arial" w:cs="Arial"/>
        </w:rPr>
        <w:t xml:space="preserve">kvalitativních vlastností </w:t>
      </w:r>
      <w:r w:rsidR="00951A71">
        <w:rPr>
          <w:rFonts w:ascii="Arial" w:hAnsi="Arial" w:cs="Arial"/>
        </w:rPr>
        <w:t>naneseného zinkového povrchu</w:t>
      </w:r>
      <w:r w:rsidRPr="00D948C2">
        <w:rPr>
          <w:rFonts w:ascii="Arial" w:hAnsi="Arial" w:cs="Arial"/>
        </w:rPr>
        <w:t xml:space="preserve">, a to v souladu s podmínkami uvedenými v dokumentu s názvem </w:t>
      </w:r>
      <w:r w:rsidRPr="00D948C2">
        <w:rPr>
          <w:rFonts w:ascii="Arial" w:hAnsi="Arial" w:cs="Arial"/>
          <w:i/>
        </w:rPr>
        <w:t>„</w:t>
      </w:r>
      <w:r w:rsidR="00563C63" w:rsidRPr="00563C63">
        <w:rPr>
          <w:rFonts w:ascii="Arial" w:hAnsi="Arial" w:cs="Arial"/>
          <w:i/>
        </w:rPr>
        <w:t>Závazné podmínky pro zajištění jakosti na dodávky dílů</w:t>
      </w:r>
      <w:r w:rsidR="00563C63" w:rsidRPr="00563C63" w:rsidDel="00563C63">
        <w:rPr>
          <w:rFonts w:ascii="Arial" w:hAnsi="Arial" w:cs="Arial"/>
          <w:i/>
        </w:rPr>
        <w:t xml:space="preserve"> </w:t>
      </w:r>
      <w:r w:rsidRPr="00D948C2">
        <w:rPr>
          <w:rFonts w:ascii="Arial" w:hAnsi="Arial" w:cs="Arial"/>
          <w:i/>
        </w:rPr>
        <w:t>“</w:t>
      </w:r>
      <w:r w:rsidRPr="00D948C2">
        <w:rPr>
          <w:rFonts w:ascii="Arial" w:hAnsi="Arial" w:cs="Arial"/>
        </w:rPr>
        <w:t xml:space="preserve">, který tvoří přílohu č. </w:t>
      </w:r>
      <w:r w:rsidR="0028555F" w:rsidRPr="00D948C2">
        <w:rPr>
          <w:rFonts w:ascii="Arial" w:hAnsi="Arial" w:cs="Arial"/>
        </w:rPr>
        <w:t>2</w:t>
      </w:r>
      <w:r w:rsidRPr="00D948C2">
        <w:rPr>
          <w:rFonts w:ascii="Arial" w:hAnsi="Arial" w:cs="Arial"/>
        </w:rPr>
        <w:t xml:space="preserve"> </w:t>
      </w:r>
      <w:r w:rsidR="00DC3245" w:rsidRPr="00D948C2">
        <w:rPr>
          <w:rFonts w:ascii="Arial" w:hAnsi="Arial" w:cs="Arial"/>
        </w:rPr>
        <w:t xml:space="preserve"> </w:t>
      </w:r>
      <w:r w:rsidRPr="00D948C2">
        <w:rPr>
          <w:rFonts w:ascii="Arial" w:hAnsi="Arial" w:cs="Arial"/>
        </w:rPr>
        <w:t xml:space="preserve">této smlouvy. </w:t>
      </w:r>
    </w:p>
    <w:p w14:paraId="149CA513" w14:textId="77777777" w:rsidR="0028555F" w:rsidRDefault="0028555F" w:rsidP="0028555F">
      <w:pPr>
        <w:spacing w:after="80"/>
        <w:ind w:left="426"/>
        <w:jc w:val="both"/>
        <w:rPr>
          <w:rFonts w:ascii="Arial" w:hAnsi="Arial" w:cs="Arial"/>
        </w:rPr>
      </w:pPr>
    </w:p>
    <w:p w14:paraId="58758C5D" w14:textId="77777777" w:rsidR="00FC096F" w:rsidRDefault="00FC096F" w:rsidP="00FC096F">
      <w:pPr>
        <w:pStyle w:val="Nadpis1"/>
        <w:numPr>
          <w:ilvl w:val="0"/>
          <w:numId w:val="1"/>
        </w:numPr>
        <w:rPr>
          <w:rFonts w:ascii="Arial" w:hAnsi="Arial" w:cs="Arial"/>
          <w:b/>
          <w:sz w:val="20"/>
        </w:rPr>
      </w:pPr>
      <w:bookmarkStart w:id="3" w:name="_Toc255993780"/>
      <w:bookmarkStart w:id="4" w:name="_Toc256759433"/>
      <w:r w:rsidRPr="0027630D">
        <w:rPr>
          <w:rFonts w:ascii="Arial" w:hAnsi="Arial" w:cs="Arial"/>
          <w:b/>
          <w:sz w:val="20"/>
        </w:rPr>
        <w:t xml:space="preserve">Předmět </w:t>
      </w:r>
      <w:bookmarkEnd w:id="3"/>
      <w:bookmarkEnd w:id="4"/>
      <w:r w:rsidR="004E0019">
        <w:rPr>
          <w:rFonts w:ascii="Arial" w:hAnsi="Arial" w:cs="Arial"/>
          <w:b/>
          <w:sz w:val="20"/>
        </w:rPr>
        <w:t>smlouvy</w:t>
      </w:r>
    </w:p>
    <w:p w14:paraId="3096AA0C" w14:textId="77777777" w:rsidR="008924C8" w:rsidRPr="008924C8" w:rsidRDefault="008924C8" w:rsidP="008924C8"/>
    <w:p w14:paraId="1F06552B" w14:textId="5A65735E" w:rsidR="004E0019" w:rsidRDefault="00FC096F" w:rsidP="004A6337">
      <w:pPr>
        <w:numPr>
          <w:ilvl w:val="0"/>
          <w:numId w:val="3"/>
        </w:numPr>
        <w:spacing w:after="120"/>
        <w:ind w:left="425" w:hanging="425"/>
        <w:jc w:val="both"/>
        <w:rPr>
          <w:rFonts w:ascii="Arial" w:hAnsi="Arial" w:cs="Arial"/>
        </w:rPr>
      </w:pPr>
      <w:r w:rsidRPr="00340099">
        <w:rPr>
          <w:rFonts w:ascii="Arial" w:hAnsi="Arial" w:cs="Arial"/>
        </w:rPr>
        <w:t xml:space="preserve">Předmětem </w:t>
      </w:r>
      <w:r w:rsidR="004E0019">
        <w:rPr>
          <w:rFonts w:ascii="Arial" w:hAnsi="Arial" w:cs="Arial"/>
        </w:rPr>
        <w:t>díla podle</w:t>
      </w:r>
      <w:r w:rsidRPr="00340099">
        <w:rPr>
          <w:rFonts w:ascii="Arial" w:hAnsi="Arial" w:cs="Arial"/>
        </w:rPr>
        <w:t xml:space="preserve"> této smlouvy</w:t>
      </w:r>
      <w:r w:rsidR="00832F3A">
        <w:rPr>
          <w:rFonts w:ascii="Arial" w:hAnsi="Arial" w:cs="Arial"/>
        </w:rPr>
        <w:t xml:space="preserve"> </w:t>
      </w:r>
      <w:r w:rsidR="00832F3A" w:rsidRPr="0027630D">
        <w:rPr>
          <w:rFonts w:ascii="Arial" w:hAnsi="Arial" w:cs="Arial"/>
        </w:rPr>
        <w:t xml:space="preserve">je závazek </w:t>
      </w:r>
      <w:r w:rsidR="00832F3A">
        <w:rPr>
          <w:rFonts w:ascii="Arial" w:hAnsi="Arial" w:cs="Arial"/>
        </w:rPr>
        <w:t>zhotovitele</w:t>
      </w:r>
      <w:r w:rsidR="00832F3A" w:rsidRPr="0027630D">
        <w:rPr>
          <w:rFonts w:ascii="Arial" w:hAnsi="Arial" w:cs="Arial"/>
        </w:rPr>
        <w:t xml:space="preserve"> spočívající v</w:t>
      </w:r>
      <w:r w:rsidR="00832F3A">
        <w:rPr>
          <w:rFonts w:ascii="Arial" w:hAnsi="Arial" w:cs="Arial"/>
        </w:rPr>
        <w:t xml:space="preserve"> průběžném</w:t>
      </w:r>
      <w:r w:rsidR="00832F3A" w:rsidRPr="0027630D">
        <w:rPr>
          <w:rFonts w:ascii="Arial" w:hAnsi="Arial" w:cs="Arial"/>
        </w:rPr>
        <w:t> </w:t>
      </w:r>
      <w:r w:rsidR="00CB50F8">
        <w:rPr>
          <w:rFonts w:ascii="Arial" w:hAnsi="Arial" w:cs="Arial"/>
        </w:rPr>
        <w:t xml:space="preserve">odvozu </w:t>
      </w:r>
      <w:r w:rsidR="007A13A0">
        <w:rPr>
          <w:rFonts w:ascii="Arial" w:hAnsi="Arial" w:cs="Arial"/>
        </w:rPr>
        <w:t>určených dílů</w:t>
      </w:r>
      <w:r w:rsidR="00B10CE9">
        <w:rPr>
          <w:rFonts w:ascii="Arial" w:hAnsi="Arial" w:cs="Arial"/>
        </w:rPr>
        <w:t xml:space="preserve"> od objednatele</w:t>
      </w:r>
      <w:r w:rsidR="00CB50F8">
        <w:rPr>
          <w:rFonts w:ascii="Arial" w:hAnsi="Arial" w:cs="Arial"/>
        </w:rPr>
        <w:t xml:space="preserve">, </w:t>
      </w:r>
      <w:r w:rsidR="00ED5A7B">
        <w:rPr>
          <w:rFonts w:ascii="Arial" w:hAnsi="Arial" w:cs="Arial"/>
        </w:rPr>
        <w:t xml:space="preserve">přípravných prací před zinkováním (zejm. zabezpečení materiálu před vnikem látek a </w:t>
      </w:r>
      <w:proofErr w:type="gramStart"/>
      <w:r w:rsidR="00ED5A7B">
        <w:rPr>
          <w:rFonts w:ascii="Arial" w:hAnsi="Arial" w:cs="Arial"/>
        </w:rPr>
        <w:t>plynů)  a provedení</w:t>
      </w:r>
      <w:proofErr w:type="gramEnd"/>
      <w:r w:rsidR="00ED5A7B">
        <w:rPr>
          <w:rFonts w:ascii="Arial" w:hAnsi="Arial" w:cs="Arial"/>
        </w:rPr>
        <w:t xml:space="preserve"> </w:t>
      </w:r>
      <w:r w:rsidR="00107FC1">
        <w:rPr>
          <w:rFonts w:ascii="Arial" w:hAnsi="Arial" w:cs="Arial"/>
        </w:rPr>
        <w:t>zink</w:t>
      </w:r>
      <w:r w:rsidR="007322F0">
        <w:rPr>
          <w:rFonts w:ascii="Arial" w:hAnsi="Arial" w:cs="Arial"/>
        </w:rPr>
        <w:t>ového povlaku</w:t>
      </w:r>
      <w:r w:rsidR="00D80B76">
        <w:rPr>
          <w:rFonts w:ascii="Arial" w:hAnsi="Arial" w:cs="Arial"/>
        </w:rPr>
        <w:t xml:space="preserve"> dílů</w:t>
      </w:r>
      <w:r w:rsidR="00107FC1">
        <w:rPr>
          <w:rFonts w:ascii="Arial" w:hAnsi="Arial" w:cs="Arial"/>
        </w:rPr>
        <w:t xml:space="preserve"> včetně chromátu</w:t>
      </w:r>
      <w:r w:rsidR="00D80B76">
        <w:rPr>
          <w:rFonts w:ascii="Arial" w:hAnsi="Arial" w:cs="Arial"/>
        </w:rPr>
        <w:t xml:space="preserve"> z materiálu zhotovitele</w:t>
      </w:r>
      <w:r w:rsidR="00107FC1">
        <w:rPr>
          <w:rFonts w:ascii="Arial" w:hAnsi="Arial" w:cs="Arial"/>
        </w:rPr>
        <w:t xml:space="preserve"> </w:t>
      </w:r>
      <w:r w:rsidR="00832F3A">
        <w:rPr>
          <w:rFonts w:ascii="Arial" w:hAnsi="Arial" w:cs="Arial"/>
        </w:rPr>
        <w:t xml:space="preserve">a </w:t>
      </w:r>
      <w:r w:rsidR="00832F3A" w:rsidRPr="00656D8F">
        <w:rPr>
          <w:rFonts w:ascii="Arial" w:hAnsi="Arial" w:cs="Arial"/>
        </w:rPr>
        <w:t>dodání</w:t>
      </w:r>
      <w:r w:rsidR="00832F3A">
        <w:rPr>
          <w:rFonts w:ascii="Arial" w:hAnsi="Arial" w:cs="Arial"/>
        </w:rPr>
        <w:t xml:space="preserve"> </w:t>
      </w:r>
      <w:r w:rsidR="00107FC1">
        <w:rPr>
          <w:rFonts w:ascii="Arial" w:hAnsi="Arial" w:cs="Arial"/>
        </w:rPr>
        <w:t xml:space="preserve">pozinkovaných </w:t>
      </w:r>
      <w:r w:rsidR="00832F3A">
        <w:rPr>
          <w:rFonts w:ascii="Arial" w:hAnsi="Arial" w:cs="Arial"/>
        </w:rPr>
        <w:t xml:space="preserve">dílů dle </w:t>
      </w:r>
      <w:r w:rsidR="00E63D54">
        <w:rPr>
          <w:rFonts w:ascii="Arial" w:hAnsi="Arial" w:cs="Arial"/>
        </w:rPr>
        <w:t>t</w:t>
      </w:r>
      <w:r w:rsidR="00832F3A">
        <w:rPr>
          <w:rFonts w:ascii="Arial" w:hAnsi="Arial" w:cs="Arial"/>
        </w:rPr>
        <w:t xml:space="preserve">echnické specifikace a ceníku </w:t>
      </w:r>
      <w:r w:rsidR="00D80B76">
        <w:rPr>
          <w:rFonts w:ascii="Arial" w:hAnsi="Arial" w:cs="Arial"/>
        </w:rPr>
        <w:t xml:space="preserve">dle </w:t>
      </w:r>
      <w:r w:rsidR="00832F3A">
        <w:rPr>
          <w:rFonts w:ascii="Arial" w:hAnsi="Arial" w:cs="Arial"/>
        </w:rPr>
        <w:t xml:space="preserve">přílohy </w:t>
      </w:r>
      <w:r w:rsidR="000D3553">
        <w:rPr>
          <w:rFonts w:ascii="Arial" w:hAnsi="Arial" w:cs="Arial"/>
        </w:rPr>
        <w:t>č. 1 objednateli</w:t>
      </w:r>
      <w:r w:rsidR="00832F3A" w:rsidRPr="0027630D">
        <w:rPr>
          <w:rFonts w:ascii="Arial" w:hAnsi="Arial" w:cs="Arial"/>
        </w:rPr>
        <w:t xml:space="preserve"> po dobu uvedenou v čl. </w:t>
      </w:r>
      <w:r w:rsidR="00832F3A" w:rsidRPr="00E27905">
        <w:rPr>
          <w:rFonts w:ascii="Arial" w:hAnsi="Arial" w:cs="Arial"/>
        </w:rPr>
        <w:t>V</w:t>
      </w:r>
      <w:r w:rsidR="007840B8">
        <w:rPr>
          <w:rFonts w:ascii="Arial" w:hAnsi="Arial" w:cs="Arial"/>
        </w:rPr>
        <w:t>I</w:t>
      </w:r>
      <w:r w:rsidR="00832F3A" w:rsidRPr="00E27905">
        <w:rPr>
          <w:rFonts w:ascii="Arial" w:hAnsi="Arial" w:cs="Arial"/>
        </w:rPr>
        <w:t>.</w:t>
      </w:r>
      <w:r w:rsidR="00832F3A">
        <w:rPr>
          <w:rFonts w:ascii="Arial" w:hAnsi="Arial" w:cs="Arial"/>
        </w:rPr>
        <w:t xml:space="preserve"> této smlouvy.</w:t>
      </w:r>
    </w:p>
    <w:p w14:paraId="50FE1F0C" w14:textId="77777777" w:rsidR="004E0019" w:rsidRDefault="004E0019" w:rsidP="009C1738">
      <w:pPr>
        <w:numPr>
          <w:ilvl w:val="0"/>
          <w:numId w:val="3"/>
        </w:numPr>
        <w:spacing w:after="120"/>
        <w:ind w:left="425" w:hanging="425"/>
        <w:jc w:val="both"/>
        <w:rPr>
          <w:rFonts w:ascii="Arial" w:hAnsi="Arial" w:cs="Arial"/>
        </w:rPr>
      </w:pPr>
      <w:r>
        <w:rPr>
          <w:rFonts w:ascii="Arial" w:hAnsi="Arial" w:cs="Arial"/>
        </w:rPr>
        <w:t>Zhotovitel se zavazuje průběžně provádět na svůj náklad a nebezpečí pro objednatele výše specifikovaný předmět díla a objednatel se zavazuje jednotlivá</w:t>
      </w:r>
      <w:r w:rsidR="00574184">
        <w:rPr>
          <w:rFonts w:ascii="Arial" w:hAnsi="Arial" w:cs="Arial"/>
        </w:rPr>
        <w:t xml:space="preserve"> bezvadná</w:t>
      </w:r>
      <w:r>
        <w:rPr>
          <w:rFonts w:ascii="Arial" w:hAnsi="Arial" w:cs="Arial"/>
        </w:rPr>
        <w:t xml:space="preserve"> díla převzít, pokud jsou bez </w:t>
      </w:r>
      <w:r w:rsidR="00574184">
        <w:rPr>
          <w:rFonts w:ascii="Arial" w:hAnsi="Arial" w:cs="Arial"/>
        </w:rPr>
        <w:t xml:space="preserve">jakýchkoliv </w:t>
      </w:r>
      <w:r>
        <w:rPr>
          <w:rFonts w:ascii="Arial" w:hAnsi="Arial" w:cs="Arial"/>
        </w:rPr>
        <w:t>vad, a zaplatit za ně dohodnutou cenu specifikovanou níže.</w:t>
      </w:r>
    </w:p>
    <w:p w14:paraId="3FF9F3B0" w14:textId="50C2F8B1" w:rsidR="004A6337" w:rsidRPr="00895CAA" w:rsidRDefault="008028FA" w:rsidP="00895CAA">
      <w:pPr>
        <w:numPr>
          <w:ilvl w:val="0"/>
          <w:numId w:val="3"/>
        </w:numPr>
        <w:spacing w:after="120"/>
        <w:ind w:left="425" w:hanging="425"/>
        <w:jc w:val="both"/>
        <w:rPr>
          <w:rFonts w:ascii="Arial" w:hAnsi="Arial" w:cs="Arial"/>
        </w:rPr>
      </w:pPr>
      <w:r w:rsidRPr="004A6337">
        <w:rPr>
          <w:rFonts w:ascii="Arial" w:hAnsi="Arial" w:cs="Arial"/>
        </w:rPr>
        <w:t xml:space="preserve">Zhotovitel je pro účely </w:t>
      </w:r>
      <w:r w:rsidR="00286738">
        <w:rPr>
          <w:rFonts w:ascii="Arial" w:hAnsi="Arial" w:cs="Arial"/>
        </w:rPr>
        <w:t>provedení díla</w:t>
      </w:r>
      <w:r w:rsidR="004A6337" w:rsidRPr="004A6337">
        <w:rPr>
          <w:rFonts w:ascii="Arial" w:hAnsi="Arial" w:cs="Arial"/>
        </w:rPr>
        <w:t xml:space="preserve"> </w:t>
      </w:r>
      <w:r w:rsidRPr="004A6337">
        <w:rPr>
          <w:rFonts w:ascii="Arial" w:hAnsi="Arial" w:cs="Arial"/>
        </w:rPr>
        <w:t>objednatel</w:t>
      </w:r>
      <w:r w:rsidR="004A6337" w:rsidRPr="004A6337">
        <w:rPr>
          <w:rFonts w:ascii="Arial" w:hAnsi="Arial" w:cs="Arial"/>
        </w:rPr>
        <w:t>i</w:t>
      </w:r>
      <w:r w:rsidRPr="004A6337">
        <w:rPr>
          <w:rFonts w:ascii="Arial" w:hAnsi="Arial" w:cs="Arial"/>
        </w:rPr>
        <w:t xml:space="preserve"> vázán veškerými podmínkami této smlouvy, jako</w:t>
      </w:r>
      <w:r w:rsidR="00B90793" w:rsidRPr="004A6337">
        <w:rPr>
          <w:rFonts w:ascii="Arial" w:hAnsi="Arial" w:cs="Arial"/>
        </w:rPr>
        <w:t>ž</w:t>
      </w:r>
      <w:r w:rsidR="00895CAA">
        <w:rPr>
          <w:rFonts w:ascii="Arial" w:hAnsi="Arial" w:cs="Arial"/>
        </w:rPr>
        <w:t> </w:t>
      </w:r>
      <w:r w:rsidRPr="004A6337">
        <w:rPr>
          <w:rFonts w:ascii="Arial" w:hAnsi="Arial" w:cs="Arial"/>
        </w:rPr>
        <w:t>i podmínkami uvedenými v</w:t>
      </w:r>
      <w:r w:rsidR="004A6337" w:rsidRPr="004A6337">
        <w:rPr>
          <w:rFonts w:ascii="Arial" w:hAnsi="Arial" w:cs="Arial"/>
        </w:rPr>
        <w:t> dílčích smlouvách</w:t>
      </w:r>
      <w:r w:rsidRPr="004A6337">
        <w:rPr>
          <w:rFonts w:ascii="Arial" w:hAnsi="Arial" w:cs="Arial"/>
        </w:rPr>
        <w:t>.</w:t>
      </w:r>
      <w:r w:rsidR="00895CAA">
        <w:rPr>
          <w:rFonts w:ascii="Arial" w:hAnsi="Arial" w:cs="Arial"/>
        </w:rPr>
        <w:t xml:space="preserve"> </w:t>
      </w:r>
      <w:r w:rsidR="004A6337" w:rsidRPr="00895CAA">
        <w:rPr>
          <w:rFonts w:ascii="Arial" w:hAnsi="Arial" w:cs="Arial"/>
        </w:rPr>
        <w:t>Zhotovitel je povinen provádět jednotlivá díla dle technické specifikace uvedené v příloze č. 1 této smlouvy</w:t>
      </w:r>
      <w:r w:rsidR="00895CAA">
        <w:rPr>
          <w:rFonts w:ascii="Arial" w:hAnsi="Arial" w:cs="Arial"/>
        </w:rPr>
        <w:t>.</w:t>
      </w:r>
    </w:p>
    <w:p w14:paraId="73068917" w14:textId="77E35E9A" w:rsidR="004A6337" w:rsidRDefault="004A6337" w:rsidP="004A6337">
      <w:pPr>
        <w:numPr>
          <w:ilvl w:val="0"/>
          <w:numId w:val="3"/>
        </w:numPr>
        <w:spacing w:after="120"/>
        <w:ind w:left="425" w:hanging="425"/>
        <w:jc w:val="both"/>
        <w:rPr>
          <w:rFonts w:ascii="Arial" w:hAnsi="Arial" w:cs="Arial"/>
        </w:rPr>
      </w:pPr>
      <w:r>
        <w:rPr>
          <w:rFonts w:ascii="Arial" w:hAnsi="Arial" w:cs="Arial"/>
        </w:rPr>
        <w:t xml:space="preserve">Konkrétní specifikace a rozsah díla budou vždy uvedeny v příslušné dílčí </w:t>
      </w:r>
      <w:r w:rsidR="004F3824">
        <w:rPr>
          <w:rFonts w:ascii="Arial" w:hAnsi="Arial" w:cs="Arial"/>
        </w:rPr>
        <w:t xml:space="preserve">objednávce </w:t>
      </w:r>
      <w:r>
        <w:rPr>
          <w:rFonts w:ascii="Arial" w:hAnsi="Arial" w:cs="Arial"/>
        </w:rPr>
        <w:t>uzavřené mezi objednatelem a zhotovitelem na základě této smlouvy a postupem předvídaným v této smlouvě.</w:t>
      </w:r>
    </w:p>
    <w:p w14:paraId="5CC6359C" w14:textId="72E7E5E9" w:rsidR="004A6337" w:rsidRPr="004A6337" w:rsidRDefault="004A6337" w:rsidP="004A6337">
      <w:pPr>
        <w:numPr>
          <w:ilvl w:val="0"/>
          <w:numId w:val="3"/>
        </w:numPr>
        <w:spacing w:after="120"/>
        <w:ind w:left="425" w:hanging="425"/>
        <w:jc w:val="both"/>
        <w:rPr>
          <w:rFonts w:ascii="Arial" w:hAnsi="Arial" w:cs="Arial"/>
        </w:rPr>
      </w:pPr>
      <w:r>
        <w:rPr>
          <w:rFonts w:ascii="Arial" w:hAnsi="Arial" w:cs="Arial"/>
        </w:rPr>
        <w:t xml:space="preserve">Jednotlivé dílčí </w:t>
      </w:r>
      <w:r w:rsidR="000E40E2">
        <w:rPr>
          <w:rFonts w:ascii="Arial" w:hAnsi="Arial" w:cs="Arial"/>
        </w:rPr>
        <w:t xml:space="preserve">objednávky </w:t>
      </w:r>
      <w:r>
        <w:rPr>
          <w:rFonts w:ascii="Arial" w:hAnsi="Arial" w:cs="Arial"/>
        </w:rPr>
        <w:t xml:space="preserve">budou uzavírány v rozsahu, množství, počtech a termínech dle požadavků </w:t>
      </w:r>
      <w:r w:rsidRPr="004A6337">
        <w:rPr>
          <w:rFonts w:ascii="Arial" w:hAnsi="Arial" w:cs="Arial"/>
        </w:rPr>
        <w:t>a provozních potřeb objednatele.</w:t>
      </w:r>
    </w:p>
    <w:p w14:paraId="3B037E0F" w14:textId="77777777" w:rsidR="00112577" w:rsidRDefault="00A21364" w:rsidP="003537A4">
      <w:pPr>
        <w:numPr>
          <w:ilvl w:val="0"/>
          <w:numId w:val="3"/>
        </w:numPr>
        <w:spacing w:after="80"/>
        <w:ind w:left="426" w:hanging="426"/>
        <w:jc w:val="both"/>
        <w:rPr>
          <w:rFonts w:ascii="Arial" w:hAnsi="Arial" w:cs="Arial"/>
        </w:rPr>
      </w:pPr>
      <w:r w:rsidRPr="004A6337">
        <w:rPr>
          <w:rFonts w:ascii="Arial" w:hAnsi="Arial" w:cs="Arial"/>
        </w:rPr>
        <w:t>Objednatel</w:t>
      </w:r>
      <w:r w:rsidR="00F3440C" w:rsidRPr="004A6337">
        <w:rPr>
          <w:rFonts w:ascii="Arial" w:hAnsi="Arial" w:cs="Arial"/>
        </w:rPr>
        <w:t xml:space="preserve"> se na základě této smlouvy nezavazuje odebrat jakékoliv závazné množství </w:t>
      </w:r>
      <w:r w:rsidR="00696CBE" w:rsidRPr="004A6337">
        <w:rPr>
          <w:rFonts w:ascii="Arial" w:hAnsi="Arial" w:cs="Arial"/>
        </w:rPr>
        <w:br/>
      </w:r>
      <w:r w:rsidR="005249E8">
        <w:rPr>
          <w:rFonts w:ascii="Arial" w:hAnsi="Arial" w:cs="Arial"/>
        </w:rPr>
        <w:t xml:space="preserve">dílů </w:t>
      </w:r>
      <w:r w:rsidR="00F3440C" w:rsidRPr="004A6337">
        <w:rPr>
          <w:rFonts w:ascii="Arial" w:hAnsi="Arial" w:cs="Arial"/>
        </w:rPr>
        <w:t>a neuzavírá s</w:t>
      </w:r>
      <w:r w:rsidR="00263876" w:rsidRPr="004A6337">
        <w:rPr>
          <w:rFonts w:ascii="Arial" w:hAnsi="Arial" w:cs="Arial"/>
        </w:rPr>
        <w:t>e</w:t>
      </w:r>
      <w:r w:rsidR="00F3440C" w:rsidRPr="004A6337">
        <w:rPr>
          <w:rFonts w:ascii="Arial" w:hAnsi="Arial" w:cs="Arial"/>
        </w:rPr>
        <w:t> </w:t>
      </w:r>
      <w:r w:rsidR="00263876" w:rsidRPr="004A6337">
        <w:rPr>
          <w:rFonts w:ascii="Arial" w:hAnsi="Arial" w:cs="Arial"/>
        </w:rPr>
        <w:t>zhotovitelem</w:t>
      </w:r>
      <w:r w:rsidR="00F3440C" w:rsidRPr="004A6337">
        <w:rPr>
          <w:rFonts w:ascii="Arial" w:hAnsi="Arial" w:cs="Arial"/>
        </w:rPr>
        <w:t xml:space="preserve"> výhradní smluvní vztah na </w:t>
      </w:r>
      <w:r w:rsidR="00A65075" w:rsidRPr="004A6337">
        <w:rPr>
          <w:rFonts w:ascii="Arial" w:hAnsi="Arial" w:cs="Arial"/>
        </w:rPr>
        <w:t>zhotovení</w:t>
      </w:r>
      <w:r w:rsidR="00112577" w:rsidRPr="004A6337">
        <w:rPr>
          <w:rFonts w:ascii="Arial" w:hAnsi="Arial" w:cs="Arial"/>
        </w:rPr>
        <w:t xml:space="preserve"> </w:t>
      </w:r>
      <w:r w:rsidR="007C3C22" w:rsidRPr="004A6337">
        <w:rPr>
          <w:rFonts w:ascii="Arial" w:hAnsi="Arial" w:cs="Arial"/>
        </w:rPr>
        <w:t>dí</w:t>
      </w:r>
      <w:r w:rsidR="00112577" w:rsidRPr="004A6337">
        <w:rPr>
          <w:rFonts w:ascii="Arial" w:hAnsi="Arial" w:cs="Arial"/>
        </w:rPr>
        <w:t xml:space="preserve">lů </w:t>
      </w:r>
      <w:r w:rsidR="00F3440C" w:rsidRPr="004A6337">
        <w:rPr>
          <w:rFonts w:ascii="Arial" w:hAnsi="Arial" w:cs="Arial"/>
        </w:rPr>
        <w:t>specifikovan</w:t>
      </w:r>
      <w:r w:rsidR="00A65075" w:rsidRPr="004A6337">
        <w:rPr>
          <w:rFonts w:ascii="Arial" w:hAnsi="Arial" w:cs="Arial"/>
        </w:rPr>
        <w:t>ých</w:t>
      </w:r>
      <w:r w:rsidR="00F3440C" w:rsidRPr="00C66C72">
        <w:rPr>
          <w:rFonts w:ascii="Arial" w:hAnsi="Arial" w:cs="Arial"/>
        </w:rPr>
        <w:t xml:space="preserve"> v příloze č.</w:t>
      </w:r>
      <w:r w:rsidR="004A6337">
        <w:rPr>
          <w:rFonts w:ascii="Arial" w:hAnsi="Arial" w:cs="Arial"/>
        </w:rPr>
        <w:t> </w:t>
      </w:r>
      <w:r w:rsidR="004F537E" w:rsidRPr="004A6337">
        <w:rPr>
          <w:rFonts w:ascii="Arial" w:hAnsi="Arial" w:cs="Arial"/>
        </w:rPr>
        <w:t>1</w:t>
      </w:r>
      <w:r w:rsidR="00F3440C" w:rsidRPr="004A6337">
        <w:rPr>
          <w:rFonts w:ascii="Arial" w:hAnsi="Arial" w:cs="Arial"/>
        </w:rPr>
        <w:t xml:space="preserve"> této smlouvy.</w:t>
      </w:r>
      <w:r w:rsidR="00DD1F36" w:rsidRPr="004A6337">
        <w:rPr>
          <w:rFonts w:ascii="Arial" w:hAnsi="Arial" w:cs="Arial"/>
        </w:rPr>
        <w:t xml:space="preserve"> </w:t>
      </w:r>
    </w:p>
    <w:p w14:paraId="18D74E04" w14:textId="77777777" w:rsidR="00401A64" w:rsidRPr="004A6337" w:rsidRDefault="00401A64" w:rsidP="00401A64">
      <w:pPr>
        <w:spacing w:after="80"/>
        <w:ind w:left="426"/>
        <w:jc w:val="both"/>
        <w:rPr>
          <w:rFonts w:ascii="Arial" w:hAnsi="Arial" w:cs="Arial"/>
        </w:rPr>
      </w:pPr>
    </w:p>
    <w:p w14:paraId="16D8A40E" w14:textId="77777777" w:rsidR="009C1738" w:rsidRDefault="009C1738" w:rsidP="00002205">
      <w:pPr>
        <w:pStyle w:val="Odstavecseseznamem"/>
        <w:numPr>
          <w:ilvl w:val="0"/>
          <w:numId w:val="1"/>
        </w:numPr>
        <w:spacing w:after="120"/>
        <w:jc w:val="center"/>
        <w:rPr>
          <w:rFonts w:ascii="Arial" w:hAnsi="Arial" w:cs="Arial"/>
          <w:b/>
        </w:rPr>
      </w:pPr>
      <w:r w:rsidRPr="00002205">
        <w:rPr>
          <w:rFonts w:ascii="Arial" w:hAnsi="Arial" w:cs="Arial"/>
          <w:b/>
        </w:rPr>
        <w:t>Uzavírání dílčích smluv</w:t>
      </w:r>
    </w:p>
    <w:p w14:paraId="101A7432" w14:textId="77777777" w:rsidR="00401A64" w:rsidRPr="0018666E" w:rsidRDefault="00401A64" w:rsidP="0018666E">
      <w:pPr>
        <w:spacing w:after="120"/>
        <w:jc w:val="center"/>
        <w:rPr>
          <w:rFonts w:ascii="Arial" w:hAnsi="Arial" w:cs="Arial"/>
          <w:b/>
        </w:rPr>
      </w:pPr>
    </w:p>
    <w:p w14:paraId="61E86419" w14:textId="77777777"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sidRPr="00325C15">
        <w:rPr>
          <w:rFonts w:ascii="Arial" w:hAnsi="Arial" w:cs="Arial"/>
        </w:rPr>
        <w:t>Objednatel</w:t>
      </w:r>
      <w:r>
        <w:rPr>
          <w:rFonts w:ascii="Arial" w:hAnsi="Arial" w:cs="Arial"/>
        </w:rPr>
        <w:t xml:space="preserve"> je oprávněn doručit zhotoviteli v souladu a za podmínek stanovených touto smlouvou závaznou písemnou objednávku na provedení díla (dále jen „</w:t>
      </w:r>
      <w:r w:rsidRPr="00325C15">
        <w:rPr>
          <w:rFonts w:ascii="Arial" w:hAnsi="Arial" w:cs="Arial"/>
          <w:i/>
        </w:rPr>
        <w:t>obj</w:t>
      </w:r>
      <w:r>
        <w:rPr>
          <w:rFonts w:ascii="Arial" w:hAnsi="Arial" w:cs="Arial"/>
          <w:i/>
        </w:rPr>
        <w:t>e</w:t>
      </w:r>
      <w:r w:rsidRPr="00325C15">
        <w:rPr>
          <w:rFonts w:ascii="Arial" w:hAnsi="Arial" w:cs="Arial"/>
          <w:i/>
        </w:rPr>
        <w:t>dnávka</w:t>
      </w:r>
      <w:r>
        <w:rPr>
          <w:rFonts w:ascii="Arial" w:hAnsi="Arial" w:cs="Arial"/>
        </w:rPr>
        <w:t xml:space="preserve">“). Objednávka musí být učiněna písemně a doručena zhotoviteli prostřednictvím držitele poštovní licence, telefaxu, osobně nebo na </w:t>
      </w:r>
      <w:r w:rsidRPr="00991FEB">
        <w:rPr>
          <w:rFonts w:ascii="Arial" w:hAnsi="Arial" w:cs="Arial"/>
        </w:rPr>
        <w:t xml:space="preserve">e-mailovou adresu </w:t>
      </w:r>
      <w:r>
        <w:rPr>
          <w:rFonts w:ascii="Arial" w:hAnsi="Arial" w:cs="Arial"/>
        </w:rPr>
        <w:t>kontaktní osoby zhotovitelem určené v příloze č. 2 této smlouvy</w:t>
      </w:r>
      <w:r w:rsidRPr="00991FEB">
        <w:rPr>
          <w:rFonts w:ascii="Arial" w:hAnsi="Arial" w:cs="Arial"/>
        </w:rPr>
        <w:t>.</w:t>
      </w:r>
      <w:r>
        <w:rPr>
          <w:rFonts w:ascii="Arial" w:hAnsi="Arial" w:cs="Arial"/>
        </w:rPr>
        <w:t xml:space="preserve"> </w:t>
      </w:r>
    </w:p>
    <w:p w14:paraId="2B550D4B" w14:textId="77777777"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Objednávka bude obsahovat zejména označení smluvních stran, číslo objednávky, číslo této smlouvy, požadovaný počet dílů, označení položky (dílů) podle přílohy č. 1 této smlouvy – číslo výkresu, název dílu, číslo artiklu, lhůtu pro provedení a předání zhotoveného díla objednateli a stanovení ceny (jednotková cena či cena celkem).</w:t>
      </w:r>
    </w:p>
    <w:p w14:paraId="78EBB389" w14:textId="245830FC" w:rsidR="009C1738" w:rsidRDefault="009C1738" w:rsidP="00ED5A7B">
      <w:pPr>
        <w:pStyle w:val="Odstavecseseznamem"/>
        <w:numPr>
          <w:ilvl w:val="1"/>
          <w:numId w:val="1"/>
        </w:numPr>
        <w:spacing w:after="120"/>
        <w:contextualSpacing w:val="0"/>
        <w:jc w:val="both"/>
        <w:rPr>
          <w:rFonts w:ascii="Arial" w:hAnsi="Arial" w:cs="Arial"/>
        </w:rPr>
      </w:pPr>
      <w:r>
        <w:rPr>
          <w:rFonts w:ascii="Arial" w:hAnsi="Arial" w:cs="Arial"/>
        </w:rPr>
        <w:t xml:space="preserve">Zhotovitel je povinen objednávku nejpozději do </w:t>
      </w:r>
      <w:r w:rsidR="00ED5A7B">
        <w:rPr>
          <w:rFonts w:ascii="Arial" w:hAnsi="Arial" w:cs="Arial"/>
        </w:rPr>
        <w:t>1</w:t>
      </w:r>
      <w:r w:rsidR="00ED5A7B" w:rsidRPr="00ED5A7B">
        <w:rPr>
          <w:rFonts w:ascii="Arial" w:hAnsi="Arial" w:cs="Arial"/>
        </w:rPr>
        <w:t xml:space="preserve"> pracovního dne </w:t>
      </w:r>
      <w:r>
        <w:rPr>
          <w:rFonts w:ascii="Arial" w:hAnsi="Arial" w:cs="Arial"/>
        </w:rPr>
        <w:t>ode dne jejího doručení písemně potvrdit a toto potvrzení doručit prostřednictvím držitele poštovní licence, telefaxu, osobně nebo na </w:t>
      </w:r>
      <w:r w:rsidRPr="00991FEB">
        <w:rPr>
          <w:rFonts w:ascii="Arial" w:hAnsi="Arial" w:cs="Arial"/>
        </w:rPr>
        <w:t xml:space="preserve">e-mailovou adresu </w:t>
      </w:r>
      <w:r>
        <w:rPr>
          <w:rFonts w:ascii="Arial" w:hAnsi="Arial" w:cs="Arial"/>
        </w:rPr>
        <w:t>kontaktní osoby objednatelem určené v příloze č. 2 této smlouvy. Zhotovitel je povinen objednávku potvrdit tak, že objednávku opatří alespoň datem, kdy k potvrzení objednávky došlo, razítkem zhotovitele, jménem, příjmením, uvedením pracovního zařazení a podpisem zaměstnance, který objednávku potvrzuje. V případě potvrzení objednávky e-mailem není razítko a podpis odpovědného zaměstnance vyžadován.</w:t>
      </w:r>
    </w:p>
    <w:p w14:paraId="05537EF1" w14:textId="77777777"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Doručením řádně potvrzené objednávky objednateli dojde k uzavření dílčí smlouvy, jejíž obsah je vymezen objednávkou a touto smlouvou. Dokud nebyla zhotovitelem řádně potvrzená objednávka doručena objednateli, může být objednatelem bez dalšího odvolána. V případě, že zhotovitel nepotvrdí objednávku řádně a včas, je v prodlení.</w:t>
      </w:r>
    </w:p>
    <w:p w14:paraId="6F3993E1" w14:textId="77777777" w:rsidR="009C1738" w:rsidRDefault="009C1738" w:rsidP="009C1738">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 xml:space="preserve">Zhotovitel není oprávněn v objednávce objednatele činit jakékoli změny, dodatky či odchylky. K případným změnám, dodatkům či odchylkám provedeným zhotovitelem v potvrzené objednávce </w:t>
      </w:r>
      <w:r>
        <w:rPr>
          <w:rFonts w:ascii="Arial" w:hAnsi="Arial" w:cs="Arial"/>
        </w:rPr>
        <w:lastRenderedPageBreak/>
        <w:t>se nepřihlíží. Objednatel je však oprávněn případné dodatky, odchylky nebo jiné změny objednávky provedené zhotovitelem výslovně (písemně nebo v textové podobě) dodatečně přijmout.</w:t>
      </w:r>
    </w:p>
    <w:p w14:paraId="0EEAFEA6" w14:textId="77777777" w:rsidR="009C1738" w:rsidRDefault="009C1738" w:rsidP="009C1738">
      <w:pPr>
        <w:pStyle w:val="Odstavecseseznamem"/>
        <w:numPr>
          <w:ilvl w:val="1"/>
          <w:numId w:val="1"/>
        </w:numPr>
        <w:tabs>
          <w:tab w:val="clear" w:pos="720"/>
          <w:tab w:val="num" w:pos="567"/>
        </w:tabs>
        <w:spacing w:after="240"/>
        <w:ind w:left="425" w:hanging="425"/>
        <w:contextualSpacing w:val="0"/>
        <w:jc w:val="both"/>
        <w:rPr>
          <w:rFonts w:ascii="Arial" w:hAnsi="Arial" w:cs="Arial"/>
        </w:rPr>
      </w:pPr>
      <w:r>
        <w:rPr>
          <w:rFonts w:ascii="Arial" w:hAnsi="Arial" w:cs="Arial"/>
        </w:rPr>
        <w:t xml:space="preserve">Zhotovitel je povinen, v rámci své nabídky, vyplnit kontaktní osoby pro věci technické a pro účely plnění, které jsou uvedeny v čl. IX přílohy č. 2 této smlouvy. Tyto kontaktní osoby zhotovitele jsou jmenovitě oprávněny potvrzovat objednávky nebo jednat o podmínkách dílčích smluv včetně předání zhotovených dílů či jiných plnění prováděných zhotovitelem. Zhotovitel je rovněž povinen bezodkladně oznámit objednateli změny těchto osob, které nastanou v průběhu trvání této smlouvy. V případě, že zhotovitel povinnosti uvedené v tomto bodě nesplní, má se za to, že jsou oprávněni všichni zaměstnanci zhotovitele. </w:t>
      </w:r>
    </w:p>
    <w:p w14:paraId="6837ECF6" w14:textId="77777777" w:rsidR="004803E0" w:rsidRDefault="004803E0" w:rsidP="00B327DE">
      <w:pPr>
        <w:spacing w:after="240"/>
        <w:jc w:val="both"/>
        <w:rPr>
          <w:rFonts w:ascii="Arial" w:hAnsi="Arial" w:cs="Arial"/>
        </w:rPr>
      </w:pPr>
    </w:p>
    <w:p w14:paraId="448A7E39" w14:textId="77777777" w:rsidR="00B327DE" w:rsidRDefault="00B327DE" w:rsidP="00B327DE">
      <w:pPr>
        <w:spacing w:after="240"/>
        <w:jc w:val="both"/>
        <w:rPr>
          <w:rFonts w:ascii="Arial" w:hAnsi="Arial" w:cs="Arial"/>
        </w:rPr>
      </w:pPr>
    </w:p>
    <w:p w14:paraId="101916EB" w14:textId="77777777" w:rsidR="00FC096F" w:rsidRDefault="009C1738" w:rsidP="00FC096F">
      <w:pPr>
        <w:pStyle w:val="Zkladntext"/>
        <w:numPr>
          <w:ilvl w:val="0"/>
          <w:numId w:val="1"/>
        </w:numPr>
        <w:jc w:val="center"/>
        <w:rPr>
          <w:rFonts w:ascii="Arial" w:hAnsi="Arial" w:cs="Arial"/>
          <w:b/>
          <w:sz w:val="20"/>
        </w:rPr>
      </w:pPr>
      <w:r>
        <w:rPr>
          <w:rFonts w:ascii="Arial" w:hAnsi="Arial" w:cs="Arial"/>
          <w:b/>
          <w:sz w:val="20"/>
        </w:rPr>
        <w:t>C</w:t>
      </w:r>
      <w:r w:rsidR="00FC096F" w:rsidRPr="0027630D">
        <w:rPr>
          <w:rFonts w:ascii="Arial" w:hAnsi="Arial" w:cs="Arial"/>
          <w:b/>
          <w:sz w:val="20"/>
        </w:rPr>
        <w:t>ena</w:t>
      </w:r>
    </w:p>
    <w:p w14:paraId="2D90F06B" w14:textId="77777777" w:rsidR="008924C8" w:rsidRPr="0027630D" w:rsidRDefault="008924C8" w:rsidP="008924C8">
      <w:pPr>
        <w:pStyle w:val="Zkladntext"/>
        <w:rPr>
          <w:rFonts w:ascii="Arial" w:hAnsi="Arial" w:cs="Arial"/>
          <w:b/>
          <w:sz w:val="20"/>
        </w:rPr>
      </w:pPr>
    </w:p>
    <w:p w14:paraId="2C63F172" w14:textId="3611491E" w:rsidR="00775DA4" w:rsidRPr="0027630D" w:rsidRDefault="00775DA4" w:rsidP="00775DA4">
      <w:pPr>
        <w:numPr>
          <w:ilvl w:val="0"/>
          <w:numId w:val="6"/>
        </w:numPr>
        <w:tabs>
          <w:tab w:val="clear" w:pos="360"/>
          <w:tab w:val="num" w:pos="426"/>
        </w:tabs>
        <w:spacing w:after="80"/>
        <w:ind w:left="426" w:hanging="426"/>
        <w:jc w:val="both"/>
        <w:rPr>
          <w:rFonts w:ascii="Arial" w:hAnsi="Arial" w:cs="Arial"/>
        </w:rPr>
      </w:pPr>
      <w:r>
        <w:rPr>
          <w:rFonts w:ascii="Arial" w:hAnsi="Arial" w:cs="Arial"/>
        </w:rPr>
        <w:t>Objednatel</w:t>
      </w:r>
      <w:r w:rsidRPr="0027630D">
        <w:rPr>
          <w:rFonts w:ascii="Arial" w:hAnsi="Arial" w:cs="Arial"/>
        </w:rPr>
        <w:t xml:space="preserve"> se zavazuje </w:t>
      </w:r>
      <w:r>
        <w:rPr>
          <w:rFonts w:ascii="Arial" w:hAnsi="Arial" w:cs="Arial"/>
        </w:rPr>
        <w:t xml:space="preserve">za </w:t>
      </w:r>
      <w:r w:rsidR="00603F73">
        <w:rPr>
          <w:rFonts w:ascii="Arial" w:hAnsi="Arial" w:cs="Arial"/>
        </w:rPr>
        <w:t>řádn</w:t>
      </w:r>
      <w:r w:rsidR="00C0227F">
        <w:rPr>
          <w:rFonts w:ascii="Arial" w:hAnsi="Arial" w:cs="Arial"/>
        </w:rPr>
        <w:t xml:space="preserve">ě a včas </w:t>
      </w:r>
      <w:r w:rsidR="00286738">
        <w:rPr>
          <w:rFonts w:ascii="Arial" w:hAnsi="Arial" w:cs="Arial"/>
        </w:rPr>
        <w:t xml:space="preserve">dodané </w:t>
      </w:r>
      <w:r>
        <w:rPr>
          <w:rFonts w:ascii="Arial" w:hAnsi="Arial" w:cs="Arial"/>
        </w:rPr>
        <w:t>díly</w:t>
      </w:r>
      <w:r w:rsidR="00603F73">
        <w:rPr>
          <w:rFonts w:ascii="Arial" w:hAnsi="Arial" w:cs="Arial"/>
        </w:rPr>
        <w:t xml:space="preserve"> dle jednotlivých objednávek</w:t>
      </w:r>
      <w:r>
        <w:rPr>
          <w:rFonts w:ascii="Arial" w:hAnsi="Arial" w:cs="Arial"/>
        </w:rPr>
        <w:t>,</w:t>
      </w:r>
      <w:r w:rsidRPr="0027630D">
        <w:rPr>
          <w:rFonts w:ascii="Arial" w:hAnsi="Arial" w:cs="Arial"/>
        </w:rPr>
        <w:t xml:space="preserve"> </w:t>
      </w:r>
      <w:r>
        <w:rPr>
          <w:rFonts w:ascii="Arial" w:hAnsi="Arial" w:cs="Arial"/>
        </w:rPr>
        <w:t xml:space="preserve">které jsou zhotovené </w:t>
      </w:r>
      <w:r w:rsidRPr="0027630D">
        <w:rPr>
          <w:rFonts w:ascii="Arial" w:hAnsi="Arial" w:cs="Arial"/>
        </w:rPr>
        <w:t>v souladu se všemi podmínkami této smlouvy, jako i podmínkami p</w:t>
      </w:r>
      <w:r>
        <w:rPr>
          <w:rFonts w:ascii="Arial" w:hAnsi="Arial" w:cs="Arial"/>
        </w:rPr>
        <w:t xml:space="preserve">říslušných objednávek, uhradit zhotoviteli smluvní </w:t>
      </w:r>
      <w:r w:rsidRPr="0027630D">
        <w:rPr>
          <w:rFonts w:ascii="Arial" w:hAnsi="Arial" w:cs="Arial"/>
        </w:rPr>
        <w:t xml:space="preserve">cenu </w:t>
      </w:r>
      <w:r>
        <w:rPr>
          <w:rFonts w:ascii="Arial" w:hAnsi="Arial" w:cs="Arial"/>
        </w:rPr>
        <w:t>specifikovanou níže</w:t>
      </w:r>
      <w:r w:rsidRPr="0027630D">
        <w:rPr>
          <w:rFonts w:ascii="Arial" w:hAnsi="Arial" w:cs="Arial"/>
        </w:rPr>
        <w:t>.</w:t>
      </w:r>
    </w:p>
    <w:p w14:paraId="11325B37" w14:textId="77777777" w:rsidR="00775DA4" w:rsidRDefault="00775DA4" w:rsidP="00775DA4">
      <w:pPr>
        <w:numPr>
          <w:ilvl w:val="0"/>
          <w:numId w:val="6"/>
        </w:numPr>
        <w:tabs>
          <w:tab w:val="clear" w:pos="360"/>
        </w:tabs>
        <w:spacing w:after="120"/>
        <w:ind w:left="425" w:hanging="425"/>
        <w:jc w:val="both"/>
        <w:rPr>
          <w:rFonts w:ascii="Arial" w:hAnsi="Arial" w:cs="Arial"/>
        </w:rPr>
      </w:pPr>
      <w:r>
        <w:rPr>
          <w:rFonts w:ascii="Arial" w:hAnsi="Arial" w:cs="Arial"/>
        </w:rPr>
        <w:t>Cenu za jednotlivá díla uvede objednatel v objednávce, a to v souladu s nabídkovou cenou zhotovitele, resp. metodou jejího výpočtu, za měrnou jednotku položky, které jsou uvedeny v příloze č. 1 této smlouvy a jsou závazným podkladem pro objednávky.</w:t>
      </w:r>
    </w:p>
    <w:p w14:paraId="53E1F451" w14:textId="77777777" w:rsidR="00775DA4" w:rsidRDefault="00775DA4" w:rsidP="00775DA4">
      <w:pPr>
        <w:numPr>
          <w:ilvl w:val="0"/>
          <w:numId w:val="6"/>
        </w:numPr>
        <w:tabs>
          <w:tab w:val="clear" w:pos="360"/>
        </w:tabs>
        <w:spacing w:after="120"/>
        <w:ind w:left="425" w:hanging="425"/>
        <w:jc w:val="both"/>
        <w:rPr>
          <w:rFonts w:ascii="Arial" w:hAnsi="Arial" w:cs="Arial"/>
        </w:rPr>
      </w:pPr>
      <w:r>
        <w:rPr>
          <w:rFonts w:ascii="Arial" w:hAnsi="Arial" w:cs="Arial"/>
        </w:rPr>
        <w:t>Jednotkové ceny uvedené v příloze č. 1 jsou uvedeny v</w:t>
      </w:r>
      <w:r w:rsidR="00887E89">
        <w:rPr>
          <w:rFonts w:ascii="Arial" w:hAnsi="Arial" w:cs="Arial"/>
        </w:rPr>
        <w:t> korunách českých</w:t>
      </w:r>
      <w:r>
        <w:rPr>
          <w:rFonts w:ascii="Arial" w:hAnsi="Arial" w:cs="Arial"/>
        </w:rPr>
        <w:t xml:space="preserve"> bez daně z přidané hodnoty.</w:t>
      </w:r>
    </w:p>
    <w:p w14:paraId="1E66AF21" w14:textId="441C9993" w:rsidR="00775DA4" w:rsidRPr="00F30488" w:rsidRDefault="00775DA4" w:rsidP="00ED5A7B">
      <w:pPr>
        <w:numPr>
          <w:ilvl w:val="0"/>
          <w:numId w:val="6"/>
        </w:numPr>
        <w:spacing w:after="120"/>
        <w:jc w:val="both"/>
        <w:rPr>
          <w:rFonts w:ascii="Arial" w:hAnsi="Arial" w:cs="Arial"/>
        </w:rPr>
      </w:pPr>
      <w:r w:rsidRPr="00075545">
        <w:rPr>
          <w:rFonts w:ascii="Arial" w:hAnsi="Arial" w:cs="Arial"/>
        </w:rPr>
        <w:t>Cena zahrnuje provedení všech prací a činností nezbytných k řádnému provedení díla včetně</w:t>
      </w:r>
      <w:r w:rsidR="00E0302F">
        <w:rPr>
          <w:rFonts w:ascii="Arial" w:hAnsi="Arial" w:cs="Arial"/>
        </w:rPr>
        <w:t xml:space="preserve"> </w:t>
      </w:r>
      <w:r w:rsidR="00286738">
        <w:rPr>
          <w:rFonts w:ascii="Arial" w:hAnsi="Arial" w:cs="Arial"/>
        </w:rPr>
        <w:t xml:space="preserve">odvozu </w:t>
      </w:r>
      <w:r w:rsidR="00E0302F">
        <w:rPr>
          <w:rFonts w:ascii="Arial" w:hAnsi="Arial" w:cs="Arial"/>
        </w:rPr>
        <w:t>dílů od objednatele</w:t>
      </w:r>
      <w:r w:rsidR="00D80B76">
        <w:rPr>
          <w:rFonts w:ascii="Arial" w:hAnsi="Arial" w:cs="Arial"/>
        </w:rPr>
        <w:t xml:space="preserve"> k zhotoviteli k provedení pozinkování</w:t>
      </w:r>
      <w:r w:rsidR="009E09AD">
        <w:rPr>
          <w:rFonts w:ascii="Arial" w:hAnsi="Arial" w:cs="Arial"/>
        </w:rPr>
        <w:t>,</w:t>
      </w:r>
      <w:r w:rsidRPr="00075545">
        <w:rPr>
          <w:rFonts w:ascii="Arial" w:hAnsi="Arial" w:cs="Arial"/>
        </w:rPr>
        <w:t xml:space="preserve"> </w:t>
      </w:r>
      <w:r w:rsidR="009E09AD">
        <w:rPr>
          <w:rFonts w:ascii="Arial" w:hAnsi="Arial" w:cs="Arial"/>
        </w:rPr>
        <w:t>převzetí dílů, provedení</w:t>
      </w:r>
      <w:r w:rsidR="00ED5A7B">
        <w:rPr>
          <w:rFonts w:ascii="Arial" w:hAnsi="Arial" w:cs="Arial"/>
        </w:rPr>
        <w:t xml:space="preserve"> </w:t>
      </w:r>
      <w:r w:rsidR="00ED5A7B" w:rsidRPr="00ED5A7B">
        <w:rPr>
          <w:rFonts w:ascii="Arial" w:hAnsi="Arial" w:cs="Arial"/>
        </w:rPr>
        <w:t>přípravných prací a provedení</w:t>
      </w:r>
      <w:r w:rsidR="009E09AD">
        <w:rPr>
          <w:rFonts w:ascii="Arial" w:hAnsi="Arial" w:cs="Arial"/>
        </w:rPr>
        <w:t xml:space="preserve"> zinkového povlaku</w:t>
      </w:r>
      <w:r>
        <w:rPr>
          <w:rFonts w:ascii="Arial" w:hAnsi="Arial" w:cs="Arial"/>
        </w:rPr>
        <w:t xml:space="preserve"> </w:t>
      </w:r>
      <w:r w:rsidR="005E2F9A">
        <w:rPr>
          <w:rFonts w:ascii="Arial" w:hAnsi="Arial" w:cs="Arial"/>
        </w:rPr>
        <w:t>dílů</w:t>
      </w:r>
      <w:r>
        <w:rPr>
          <w:rFonts w:ascii="Arial" w:hAnsi="Arial" w:cs="Arial"/>
        </w:rPr>
        <w:t xml:space="preserve">, </w:t>
      </w:r>
      <w:r w:rsidR="00C57C50">
        <w:rPr>
          <w:rFonts w:ascii="Arial" w:hAnsi="Arial" w:cs="Arial"/>
        </w:rPr>
        <w:t xml:space="preserve">dopravu </w:t>
      </w:r>
      <w:r w:rsidR="00D80B76">
        <w:rPr>
          <w:rFonts w:ascii="Arial" w:hAnsi="Arial" w:cs="Arial"/>
        </w:rPr>
        <w:t xml:space="preserve">dílů zpět </w:t>
      </w:r>
      <w:r w:rsidR="00C57C50">
        <w:rPr>
          <w:rFonts w:ascii="Arial" w:hAnsi="Arial" w:cs="Arial"/>
        </w:rPr>
        <w:t xml:space="preserve">k objednateli, </w:t>
      </w:r>
      <w:r w:rsidRPr="00F30488">
        <w:rPr>
          <w:rFonts w:ascii="Arial" w:hAnsi="Arial" w:cs="Arial"/>
        </w:rPr>
        <w:t>předání, a poskytnutí všech souvisejících služeb, zejména zpracování nezbytných dokumentací (včetně dokladů</w:t>
      </w:r>
      <w:r>
        <w:rPr>
          <w:rFonts w:ascii="Arial" w:hAnsi="Arial" w:cs="Arial"/>
        </w:rPr>
        <w:t xml:space="preserve"> včetně měřících protokolů pro jednotlivé díly, kdy každý díl musí být označen číslem výkresu</w:t>
      </w:r>
      <w:r w:rsidRPr="00F30488">
        <w:rPr>
          <w:rFonts w:ascii="Arial" w:hAnsi="Arial" w:cs="Arial"/>
        </w:rPr>
        <w:t xml:space="preserve">), balení, apod. </w:t>
      </w:r>
    </w:p>
    <w:p w14:paraId="64594773" w14:textId="77777777" w:rsidR="00775DA4" w:rsidRPr="009C1738" w:rsidRDefault="00775DA4" w:rsidP="00775DA4">
      <w:pPr>
        <w:numPr>
          <w:ilvl w:val="0"/>
          <w:numId w:val="6"/>
        </w:numPr>
        <w:tabs>
          <w:tab w:val="clear" w:pos="360"/>
        </w:tabs>
        <w:spacing w:after="120"/>
        <w:ind w:left="425" w:hanging="425"/>
        <w:jc w:val="both"/>
        <w:rPr>
          <w:rFonts w:ascii="Arial" w:hAnsi="Arial" w:cs="Arial"/>
        </w:rPr>
      </w:pPr>
      <w:r w:rsidRPr="00F30488">
        <w:rPr>
          <w:rFonts w:ascii="Arial" w:hAnsi="Arial" w:cs="Arial"/>
        </w:rPr>
        <w:t>Cena zahrnuje rovněž poskytnutí vhodného množství vzorků</w:t>
      </w:r>
      <w:r>
        <w:rPr>
          <w:rFonts w:ascii="Arial" w:hAnsi="Arial" w:cs="Arial"/>
        </w:rPr>
        <w:t xml:space="preserve"> </w:t>
      </w:r>
      <w:r w:rsidR="005E2F9A">
        <w:rPr>
          <w:rFonts w:ascii="Arial" w:hAnsi="Arial" w:cs="Arial"/>
        </w:rPr>
        <w:t>dílů</w:t>
      </w:r>
      <w:r w:rsidR="00195662">
        <w:rPr>
          <w:rFonts w:ascii="Arial" w:hAnsi="Arial" w:cs="Arial"/>
        </w:rPr>
        <w:t xml:space="preserve"> </w:t>
      </w:r>
      <w:r w:rsidRPr="00F30488">
        <w:rPr>
          <w:rFonts w:ascii="Arial" w:hAnsi="Arial" w:cs="Arial"/>
        </w:rPr>
        <w:t xml:space="preserve">objednateli před jejich samotným </w:t>
      </w:r>
      <w:r>
        <w:rPr>
          <w:rFonts w:ascii="Arial" w:hAnsi="Arial" w:cs="Arial"/>
        </w:rPr>
        <w:t>předáním</w:t>
      </w:r>
      <w:r w:rsidRPr="00F30488">
        <w:rPr>
          <w:rFonts w:ascii="Arial" w:hAnsi="Arial" w:cs="Arial"/>
        </w:rPr>
        <w:t xml:space="preserve"> na vyžádání objednatele včetně rozměrových protokolů a </w:t>
      </w:r>
      <w:r>
        <w:rPr>
          <w:rFonts w:ascii="Arial" w:hAnsi="Arial" w:cs="Arial"/>
        </w:rPr>
        <w:t>měřících protokolů</w:t>
      </w:r>
      <w:r w:rsidRPr="00F30488">
        <w:rPr>
          <w:rFonts w:ascii="Arial" w:hAnsi="Arial" w:cs="Arial"/>
        </w:rPr>
        <w:t>. Dále</w:t>
      </w:r>
      <w:r>
        <w:rPr>
          <w:rFonts w:ascii="Arial" w:hAnsi="Arial" w:cs="Arial"/>
        </w:rPr>
        <w:t xml:space="preserve"> cena zahrnuje</w:t>
      </w:r>
      <w:r w:rsidRPr="00F30488">
        <w:rPr>
          <w:rFonts w:ascii="Arial" w:hAnsi="Arial" w:cs="Arial"/>
        </w:rPr>
        <w:t xml:space="preserve"> také převzetí a odvoz zhotovených dílů, </w:t>
      </w:r>
      <w:r>
        <w:rPr>
          <w:rFonts w:ascii="Arial" w:hAnsi="Arial" w:cs="Arial"/>
        </w:rPr>
        <w:t xml:space="preserve">zhotovených </w:t>
      </w:r>
      <w:r w:rsidRPr="00F30488">
        <w:rPr>
          <w:rFonts w:ascii="Arial" w:hAnsi="Arial" w:cs="Arial"/>
        </w:rPr>
        <w:t>v rozporu s podmínkami této smlouvy, resp. </w:t>
      </w:r>
      <w:r>
        <w:rPr>
          <w:rFonts w:ascii="Arial" w:hAnsi="Arial" w:cs="Arial"/>
        </w:rPr>
        <w:t>příslušnou objednávkou.</w:t>
      </w:r>
    </w:p>
    <w:p w14:paraId="5016E509" w14:textId="77777777" w:rsidR="00775DA4" w:rsidRDefault="00775DA4" w:rsidP="00775DA4">
      <w:pPr>
        <w:numPr>
          <w:ilvl w:val="0"/>
          <w:numId w:val="6"/>
        </w:numPr>
        <w:tabs>
          <w:tab w:val="clear" w:pos="360"/>
        </w:tabs>
        <w:spacing w:after="120"/>
        <w:ind w:left="425" w:hanging="425"/>
        <w:jc w:val="both"/>
        <w:rPr>
          <w:rFonts w:ascii="Arial" w:hAnsi="Arial" w:cs="Arial"/>
        </w:rPr>
      </w:pPr>
      <w:r>
        <w:rPr>
          <w:rFonts w:ascii="Arial" w:hAnsi="Arial" w:cs="Arial"/>
        </w:rPr>
        <w:t>Objednatel</w:t>
      </w:r>
      <w:r w:rsidRPr="003853F5">
        <w:rPr>
          <w:rFonts w:ascii="Arial" w:hAnsi="Arial" w:cs="Arial"/>
        </w:rPr>
        <w:t xml:space="preserve"> není povinen odebrat vyšší množství</w:t>
      </w:r>
      <w:r>
        <w:rPr>
          <w:rFonts w:ascii="Arial" w:hAnsi="Arial" w:cs="Arial"/>
        </w:rPr>
        <w:t xml:space="preserve"> zhotovených dílů</w:t>
      </w:r>
      <w:r w:rsidRPr="003853F5">
        <w:rPr>
          <w:rFonts w:ascii="Arial" w:hAnsi="Arial" w:cs="Arial"/>
        </w:rPr>
        <w:t>, než je uvedeno na jím zaslané objednávce</w:t>
      </w:r>
      <w:r>
        <w:rPr>
          <w:rFonts w:ascii="Arial" w:hAnsi="Arial" w:cs="Arial"/>
        </w:rPr>
        <w:t>.</w:t>
      </w:r>
    </w:p>
    <w:p w14:paraId="195D7771" w14:textId="77777777" w:rsidR="00775DA4" w:rsidRDefault="00775DA4" w:rsidP="00775DA4">
      <w:pPr>
        <w:numPr>
          <w:ilvl w:val="0"/>
          <w:numId w:val="6"/>
        </w:numPr>
        <w:tabs>
          <w:tab w:val="clear" w:pos="360"/>
        </w:tabs>
        <w:spacing w:after="120"/>
        <w:ind w:left="425" w:hanging="425"/>
        <w:jc w:val="both"/>
        <w:rPr>
          <w:rFonts w:ascii="Arial" w:hAnsi="Arial" w:cs="Arial"/>
        </w:rPr>
      </w:pPr>
      <w:r w:rsidRPr="00F30488">
        <w:rPr>
          <w:rFonts w:ascii="Arial" w:hAnsi="Arial" w:cs="Arial"/>
        </w:rPr>
        <w:t>Zhotovitel není oprávněn účtovat žádné další částky v souvislosti s plněním této smlouvy. Cena je ve výše uvedeném smyslu sjednána jako nejvyšší přípustná, úplná a závazná.</w:t>
      </w:r>
    </w:p>
    <w:p w14:paraId="31BBF67B" w14:textId="77777777" w:rsidR="00775DA4" w:rsidRPr="0027630D" w:rsidRDefault="00775DA4" w:rsidP="00775DA4">
      <w:pPr>
        <w:numPr>
          <w:ilvl w:val="0"/>
          <w:numId w:val="6"/>
        </w:numPr>
        <w:tabs>
          <w:tab w:val="clear" w:pos="360"/>
        </w:tabs>
        <w:spacing w:after="240"/>
        <w:ind w:left="425" w:hanging="425"/>
        <w:jc w:val="both"/>
        <w:rPr>
          <w:rFonts w:ascii="Arial" w:hAnsi="Arial" w:cs="Arial"/>
        </w:rPr>
      </w:pPr>
      <w:r>
        <w:rPr>
          <w:rFonts w:ascii="Arial" w:hAnsi="Arial" w:cs="Arial"/>
        </w:rPr>
        <w:t>Zhotovitel</w:t>
      </w:r>
      <w:r w:rsidRPr="0027630D">
        <w:rPr>
          <w:rFonts w:ascii="Arial" w:hAnsi="Arial" w:cs="Arial"/>
        </w:rPr>
        <w:t xml:space="preserve"> odpovídá za to, že sazba daně z přidané hodnoty bude ve vztahu ke všem </w:t>
      </w:r>
      <w:r>
        <w:rPr>
          <w:rFonts w:ascii="Arial" w:hAnsi="Arial" w:cs="Arial"/>
        </w:rPr>
        <w:t>zhotoveným</w:t>
      </w:r>
      <w:r w:rsidRPr="0027630D">
        <w:rPr>
          <w:rFonts w:ascii="Arial" w:hAnsi="Arial" w:cs="Arial"/>
        </w:rPr>
        <w:t xml:space="preserve"> </w:t>
      </w:r>
      <w:r>
        <w:rPr>
          <w:rFonts w:ascii="Arial" w:hAnsi="Arial" w:cs="Arial"/>
        </w:rPr>
        <w:t>dílům</w:t>
      </w:r>
      <w:r w:rsidRPr="0027630D">
        <w:rPr>
          <w:rFonts w:ascii="Arial" w:hAnsi="Arial" w:cs="Arial"/>
        </w:rPr>
        <w:t xml:space="preserve"> </w:t>
      </w:r>
      <w:r>
        <w:rPr>
          <w:rFonts w:ascii="Arial" w:hAnsi="Arial" w:cs="Arial"/>
        </w:rPr>
        <w:t>dle této smlouvy</w:t>
      </w:r>
      <w:r w:rsidRPr="0027630D">
        <w:rPr>
          <w:rFonts w:ascii="Arial" w:hAnsi="Arial" w:cs="Arial"/>
        </w:rPr>
        <w:t>, nebo dle konkrétní objednávky, stanovena v souladu s platnými právními předpisy.</w:t>
      </w:r>
    </w:p>
    <w:p w14:paraId="12EB8AA7" w14:textId="77777777" w:rsidR="00FC096F" w:rsidRDefault="00FC096F" w:rsidP="00FC096F">
      <w:pPr>
        <w:pStyle w:val="Zkladntext"/>
        <w:ind w:left="360"/>
        <w:rPr>
          <w:rFonts w:ascii="Arial" w:hAnsi="Arial" w:cs="Arial"/>
          <w:sz w:val="20"/>
        </w:rPr>
      </w:pPr>
    </w:p>
    <w:p w14:paraId="7132E475" w14:textId="77777777" w:rsidR="001E097E" w:rsidRPr="0010135A" w:rsidRDefault="001E097E" w:rsidP="001E097E">
      <w:pPr>
        <w:pStyle w:val="Nadpis1"/>
        <w:numPr>
          <w:ilvl w:val="0"/>
          <w:numId w:val="1"/>
        </w:numPr>
        <w:spacing w:after="120"/>
        <w:ind w:left="357" w:hanging="357"/>
        <w:rPr>
          <w:rFonts w:ascii="Arial" w:hAnsi="Arial" w:cs="Arial"/>
          <w:b/>
          <w:sz w:val="20"/>
        </w:rPr>
      </w:pPr>
      <w:r w:rsidRPr="0027630D">
        <w:rPr>
          <w:rFonts w:ascii="Arial" w:hAnsi="Arial" w:cs="Arial"/>
          <w:b/>
          <w:sz w:val="20"/>
        </w:rPr>
        <w:t>Platební podmínky</w:t>
      </w:r>
    </w:p>
    <w:p w14:paraId="48735AC2" w14:textId="251CB078" w:rsidR="001E097E" w:rsidRDefault="001E097E" w:rsidP="001E097E">
      <w:pPr>
        <w:pStyle w:val="Zkladntext"/>
        <w:numPr>
          <w:ilvl w:val="0"/>
          <w:numId w:val="16"/>
        </w:numPr>
        <w:tabs>
          <w:tab w:val="left" w:pos="426"/>
          <w:tab w:val="left" w:pos="567"/>
          <w:tab w:val="left" w:pos="1701"/>
        </w:tabs>
        <w:spacing w:after="120"/>
        <w:ind w:left="357" w:hanging="357"/>
        <w:rPr>
          <w:rFonts w:ascii="Arial" w:hAnsi="Arial" w:cs="Arial"/>
          <w:sz w:val="20"/>
        </w:rPr>
      </w:pPr>
      <w:r>
        <w:rPr>
          <w:rFonts w:ascii="Arial" w:hAnsi="Arial" w:cs="Arial"/>
          <w:sz w:val="20"/>
        </w:rPr>
        <w:t xml:space="preserve">Cenu za dílčí provedení předmětu díla uhradí objednatel formou bezhotovostního převodu na číslo účtu zhotovitele uvedené v záhlaví této smlouvy, a to po předání příslušných dílů objednateli v rámci dílčího závazkového vztahu uzavřeného na základě objednávky a současně po oboustranném podepsání </w:t>
      </w:r>
      <w:r w:rsidR="00286738">
        <w:rPr>
          <w:rFonts w:ascii="Arial" w:hAnsi="Arial" w:cs="Arial"/>
          <w:sz w:val="20"/>
        </w:rPr>
        <w:t>dodacího listu</w:t>
      </w:r>
      <w:r>
        <w:rPr>
          <w:rFonts w:ascii="Arial" w:hAnsi="Arial" w:cs="Arial"/>
          <w:sz w:val="20"/>
        </w:rPr>
        <w:t>.</w:t>
      </w:r>
    </w:p>
    <w:p w14:paraId="0C6DA0DE" w14:textId="77777777" w:rsidR="001E097E" w:rsidRDefault="00895CAA" w:rsidP="001E097E">
      <w:pPr>
        <w:pStyle w:val="Zkladntext"/>
        <w:numPr>
          <w:ilvl w:val="0"/>
          <w:numId w:val="16"/>
        </w:numPr>
        <w:tabs>
          <w:tab w:val="left" w:pos="426"/>
          <w:tab w:val="left" w:pos="567"/>
          <w:tab w:val="left" w:pos="1701"/>
        </w:tabs>
        <w:spacing w:after="120"/>
        <w:rPr>
          <w:rFonts w:ascii="Arial" w:hAnsi="Arial" w:cs="Arial"/>
          <w:sz w:val="20"/>
        </w:rPr>
      </w:pPr>
      <w:r>
        <w:rPr>
          <w:rFonts w:ascii="Arial" w:hAnsi="Arial" w:cs="Arial"/>
          <w:sz w:val="20"/>
        </w:rPr>
        <w:t>Strany se dohodly, že o</w:t>
      </w:r>
      <w:r w:rsidR="001E097E" w:rsidRPr="006651B7">
        <w:rPr>
          <w:rFonts w:ascii="Arial" w:hAnsi="Arial" w:cs="Arial"/>
          <w:sz w:val="20"/>
        </w:rPr>
        <w:t xml:space="preserve">bjednatel neposkytuje </w:t>
      </w:r>
      <w:r>
        <w:rPr>
          <w:rFonts w:ascii="Arial" w:hAnsi="Arial" w:cs="Arial"/>
          <w:sz w:val="20"/>
        </w:rPr>
        <w:t>z</w:t>
      </w:r>
      <w:r w:rsidR="001E097E" w:rsidRPr="006651B7">
        <w:rPr>
          <w:rFonts w:ascii="Arial" w:hAnsi="Arial" w:cs="Arial"/>
          <w:sz w:val="20"/>
        </w:rPr>
        <w:t>hotoviteli na provedení předmětu díla zálohy.</w:t>
      </w:r>
    </w:p>
    <w:p w14:paraId="64C116B3" w14:textId="77777777" w:rsidR="001E097E" w:rsidRPr="0027630D" w:rsidRDefault="001E097E" w:rsidP="001E097E">
      <w:pPr>
        <w:numPr>
          <w:ilvl w:val="0"/>
          <w:numId w:val="16"/>
        </w:numPr>
        <w:spacing w:after="120"/>
        <w:jc w:val="both"/>
        <w:rPr>
          <w:rFonts w:ascii="Arial" w:hAnsi="Arial" w:cs="Arial"/>
        </w:rPr>
      </w:pPr>
      <w:r w:rsidRPr="0027630D">
        <w:rPr>
          <w:rFonts w:ascii="Arial" w:hAnsi="Arial" w:cs="Arial"/>
        </w:rPr>
        <w:t xml:space="preserve">Podkladem pro úhradu ceny </w:t>
      </w:r>
      <w:r w:rsidR="00DE05F6">
        <w:rPr>
          <w:rFonts w:ascii="Arial" w:hAnsi="Arial" w:cs="Arial"/>
        </w:rPr>
        <w:t>zhotovených</w:t>
      </w:r>
      <w:r w:rsidRPr="0027630D">
        <w:rPr>
          <w:rFonts w:ascii="Arial" w:hAnsi="Arial" w:cs="Arial"/>
        </w:rPr>
        <w:t xml:space="preserve"> </w:t>
      </w:r>
      <w:r w:rsidR="00DE05F6">
        <w:rPr>
          <w:rFonts w:ascii="Arial" w:hAnsi="Arial" w:cs="Arial"/>
        </w:rPr>
        <w:t xml:space="preserve">a objednatelem převzatých </w:t>
      </w:r>
      <w:r>
        <w:rPr>
          <w:rFonts w:ascii="Arial" w:hAnsi="Arial" w:cs="Arial"/>
        </w:rPr>
        <w:t>dílů</w:t>
      </w:r>
      <w:r w:rsidRPr="0027630D">
        <w:rPr>
          <w:rFonts w:ascii="Arial" w:hAnsi="Arial" w:cs="Arial"/>
        </w:rPr>
        <w:t xml:space="preserve"> budou jednotlivé daňové doklady – faktury, které budou splňovat náležitosti daňového dokladu dle § 2</w:t>
      </w:r>
      <w:r w:rsidR="00D56EA6">
        <w:rPr>
          <w:rFonts w:ascii="Arial" w:hAnsi="Arial" w:cs="Arial"/>
        </w:rPr>
        <w:t>9</w:t>
      </w:r>
      <w:r w:rsidRPr="0027630D">
        <w:rPr>
          <w:rFonts w:ascii="Arial" w:hAnsi="Arial" w:cs="Arial"/>
        </w:rPr>
        <w:t xml:space="preserve"> zákona č. 235/2004 Sb., o dani z přidané hodnoty, nále</w:t>
      </w:r>
      <w:r>
        <w:rPr>
          <w:rFonts w:ascii="Arial" w:hAnsi="Arial" w:cs="Arial"/>
        </w:rPr>
        <w:t>žitosti stanovené dle. § 435 občanského</w:t>
      </w:r>
      <w:r w:rsidRPr="0027630D">
        <w:rPr>
          <w:rFonts w:ascii="Arial" w:hAnsi="Arial" w:cs="Arial"/>
        </w:rPr>
        <w:t xml:space="preserve"> zákoníku, jako i ostatní náležitosti dle zvláštních právních předpisů (dále jen </w:t>
      </w:r>
      <w:r w:rsidRPr="0027630D">
        <w:rPr>
          <w:rFonts w:ascii="Arial" w:hAnsi="Arial" w:cs="Arial"/>
          <w:i/>
        </w:rPr>
        <w:t>„faktur</w:t>
      </w:r>
      <w:r>
        <w:rPr>
          <w:rFonts w:ascii="Arial" w:hAnsi="Arial" w:cs="Arial"/>
          <w:i/>
        </w:rPr>
        <w:t>a</w:t>
      </w:r>
      <w:r w:rsidRPr="0027630D">
        <w:rPr>
          <w:rFonts w:ascii="Arial" w:hAnsi="Arial" w:cs="Arial"/>
          <w:i/>
        </w:rPr>
        <w:t>“</w:t>
      </w:r>
      <w:r w:rsidRPr="0027630D">
        <w:rPr>
          <w:rFonts w:ascii="Arial" w:hAnsi="Arial" w:cs="Arial"/>
        </w:rPr>
        <w:t xml:space="preserve">). Faktury budou </w:t>
      </w:r>
      <w:r>
        <w:rPr>
          <w:rFonts w:ascii="Arial" w:hAnsi="Arial" w:cs="Arial"/>
        </w:rPr>
        <w:t>zhotovitelem</w:t>
      </w:r>
      <w:r w:rsidRPr="0027630D">
        <w:rPr>
          <w:rFonts w:ascii="Arial" w:hAnsi="Arial" w:cs="Arial"/>
        </w:rPr>
        <w:t xml:space="preserve"> vystaveny zvláště za každý dílčí závazkový vztah, resp. </w:t>
      </w:r>
      <w:r w:rsidR="00DE05F6">
        <w:rPr>
          <w:rFonts w:ascii="Arial" w:hAnsi="Arial" w:cs="Arial"/>
        </w:rPr>
        <w:t>zhotovení</w:t>
      </w:r>
      <w:r w:rsidRPr="0027630D">
        <w:rPr>
          <w:rFonts w:ascii="Arial" w:hAnsi="Arial" w:cs="Arial"/>
        </w:rPr>
        <w:t xml:space="preserve"> </w:t>
      </w:r>
      <w:r>
        <w:rPr>
          <w:rFonts w:ascii="Arial" w:hAnsi="Arial" w:cs="Arial"/>
        </w:rPr>
        <w:t>dílů</w:t>
      </w:r>
      <w:r w:rsidRPr="0027630D">
        <w:rPr>
          <w:rFonts w:ascii="Arial" w:hAnsi="Arial" w:cs="Arial"/>
        </w:rPr>
        <w:t xml:space="preserve"> dle </w:t>
      </w:r>
      <w:r>
        <w:rPr>
          <w:rFonts w:ascii="Arial" w:hAnsi="Arial" w:cs="Arial"/>
        </w:rPr>
        <w:t>příslušné objednávky, kdy každá faktura bude obsahovat odkaz na tuto smlouvu</w:t>
      </w:r>
      <w:r w:rsidRPr="0027630D">
        <w:rPr>
          <w:rFonts w:ascii="Arial" w:hAnsi="Arial" w:cs="Arial"/>
        </w:rPr>
        <w:t xml:space="preserve">.   </w:t>
      </w:r>
    </w:p>
    <w:p w14:paraId="5E90B7C1" w14:textId="77777777" w:rsidR="001E097E" w:rsidRPr="0027630D" w:rsidRDefault="001E097E" w:rsidP="001E097E">
      <w:pPr>
        <w:numPr>
          <w:ilvl w:val="0"/>
          <w:numId w:val="16"/>
        </w:numPr>
        <w:spacing w:after="120"/>
        <w:jc w:val="both"/>
        <w:rPr>
          <w:rFonts w:ascii="Arial" w:hAnsi="Arial" w:cs="Arial"/>
        </w:rPr>
      </w:pPr>
      <w:r w:rsidRPr="0027630D">
        <w:rPr>
          <w:rFonts w:ascii="Arial" w:hAnsi="Arial" w:cs="Arial"/>
        </w:rPr>
        <w:lastRenderedPageBreak/>
        <w:t>Lhůta spla</w:t>
      </w:r>
      <w:r>
        <w:rPr>
          <w:rFonts w:ascii="Arial" w:hAnsi="Arial" w:cs="Arial"/>
        </w:rPr>
        <w:t>tnosti faktur bude činit</w:t>
      </w:r>
      <w:r w:rsidRPr="0027630D">
        <w:rPr>
          <w:rFonts w:ascii="Arial" w:hAnsi="Arial" w:cs="Arial"/>
        </w:rPr>
        <w:t xml:space="preserve"> </w:t>
      </w:r>
      <w:r>
        <w:rPr>
          <w:rFonts w:ascii="Arial" w:hAnsi="Arial" w:cs="Arial"/>
        </w:rPr>
        <w:t>6</w:t>
      </w:r>
      <w:r w:rsidRPr="0027630D">
        <w:rPr>
          <w:rFonts w:ascii="Arial" w:hAnsi="Arial" w:cs="Arial"/>
        </w:rPr>
        <w:t xml:space="preserve">0 kalendářních dnů ode dne doručení faktury </w:t>
      </w:r>
      <w:r>
        <w:rPr>
          <w:rFonts w:ascii="Arial" w:hAnsi="Arial" w:cs="Arial"/>
        </w:rPr>
        <w:t>objednateli</w:t>
      </w:r>
      <w:r w:rsidRPr="0027630D">
        <w:rPr>
          <w:rFonts w:ascii="Arial" w:hAnsi="Arial" w:cs="Arial"/>
        </w:rPr>
        <w:t>. Lhůta splatnosti pro placení jiných plateb z této smlouvy (smluvních pokut, úroků z prodlení, náhrady škody apod.) činí 30 kalendářních dnů ode dne doručení faktury druhé smluvní straně.</w:t>
      </w:r>
    </w:p>
    <w:p w14:paraId="70E64213" w14:textId="77777777" w:rsidR="001E097E" w:rsidRPr="0027630D" w:rsidRDefault="001E097E" w:rsidP="001E097E">
      <w:pPr>
        <w:numPr>
          <w:ilvl w:val="0"/>
          <w:numId w:val="16"/>
        </w:numPr>
        <w:spacing w:after="120"/>
        <w:jc w:val="both"/>
        <w:rPr>
          <w:rFonts w:ascii="Arial" w:hAnsi="Arial" w:cs="Arial"/>
        </w:rPr>
      </w:pPr>
      <w:r w:rsidRPr="0027630D">
        <w:rPr>
          <w:rFonts w:ascii="Arial" w:hAnsi="Arial" w:cs="Arial"/>
        </w:rPr>
        <w:t>Nebude-li příslušná faktura</w:t>
      </w:r>
      <w:r>
        <w:rPr>
          <w:rFonts w:ascii="Arial" w:hAnsi="Arial" w:cs="Arial"/>
        </w:rPr>
        <w:t xml:space="preserve"> splňovat </w:t>
      </w:r>
      <w:r w:rsidRPr="0027630D">
        <w:rPr>
          <w:rFonts w:ascii="Arial" w:hAnsi="Arial" w:cs="Arial"/>
        </w:rPr>
        <w:t>náležitost</w:t>
      </w:r>
      <w:r>
        <w:rPr>
          <w:rFonts w:ascii="Arial" w:hAnsi="Arial" w:cs="Arial"/>
        </w:rPr>
        <w:t>i uvedené v bodě 3 tohoto článku smlouvy</w:t>
      </w:r>
      <w:r w:rsidRPr="0027630D">
        <w:rPr>
          <w:rFonts w:ascii="Arial" w:hAnsi="Arial" w:cs="Arial"/>
        </w:rPr>
        <w:t xml:space="preserve"> nebo</w:t>
      </w:r>
      <w:r>
        <w:rPr>
          <w:rFonts w:ascii="Arial" w:hAnsi="Arial" w:cs="Arial"/>
        </w:rPr>
        <w:t> nebude v souladu s podmínkami této smlouvy</w:t>
      </w:r>
      <w:r w:rsidRPr="0027630D">
        <w:rPr>
          <w:rFonts w:ascii="Arial" w:hAnsi="Arial" w:cs="Arial"/>
        </w:rPr>
        <w:t xml:space="preserve">, je </w:t>
      </w:r>
      <w:r>
        <w:rPr>
          <w:rFonts w:ascii="Arial" w:hAnsi="Arial" w:cs="Arial"/>
        </w:rPr>
        <w:t>objednatel</w:t>
      </w:r>
      <w:r w:rsidRPr="0027630D">
        <w:rPr>
          <w:rFonts w:ascii="Arial" w:hAnsi="Arial" w:cs="Arial"/>
        </w:rPr>
        <w:t xml:space="preserve"> oprávněn tuto fakturu před</w:t>
      </w:r>
      <w:r>
        <w:rPr>
          <w:rFonts w:ascii="Arial" w:hAnsi="Arial" w:cs="Arial"/>
        </w:rPr>
        <w:t> </w:t>
      </w:r>
      <w:r w:rsidRPr="0027630D">
        <w:rPr>
          <w:rFonts w:ascii="Arial" w:hAnsi="Arial" w:cs="Arial"/>
        </w:rPr>
        <w:t>uplynutím lhůty splatnosti vrátit</w:t>
      </w:r>
      <w:r>
        <w:rPr>
          <w:rFonts w:ascii="Arial" w:hAnsi="Arial" w:cs="Arial"/>
        </w:rPr>
        <w:t xml:space="preserve"> bez úhrady zhotoviteli</w:t>
      </w:r>
      <w:r w:rsidRPr="0027630D">
        <w:rPr>
          <w:rFonts w:ascii="Arial" w:hAnsi="Arial" w:cs="Arial"/>
        </w:rPr>
        <w:t xml:space="preserve"> k provedení opravy s vyznačením důvodu vrácení. </w:t>
      </w:r>
      <w:r>
        <w:rPr>
          <w:rFonts w:ascii="Arial" w:hAnsi="Arial" w:cs="Arial"/>
        </w:rPr>
        <w:t>Zhotovitel</w:t>
      </w:r>
      <w:r w:rsidRPr="0027630D">
        <w:rPr>
          <w:rFonts w:ascii="Arial" w:hAnsi="Arial" w:cs="Arial"/>
        </w:rPr>
        <w:t xml:space="preserve"> provede opravu vystavením nové faktury. Od doby odeslání vadné faktury zpět </w:t>
      </w:r>
      <w:r>
        <w:rPr>
          <w:rFonts w:ascii="Arial" w:hAnsi="Arial" w:cs="Arial"/>
        </w:rPr>
        <w:t>zhotoviteli</w:t>
      </w:r>
      <w:r w:rsidRPr="0027630D">
        <w:rPr>
          <w:rFonts w:ascii="Arial" w:hAnsi="Arial" w:cs="Arial"/>
        </w:rPr>
        <w:t xml:space="preserve"> přestává běžet původní lhůta splatnosti. </w:t>
      </w:r>
      <w:r>
        <w:rPr>
          <w:rFonts w:ascii="Arial" w:hAnsi="Arial" w:cs="Arial"/>
        </w:rPr>
        <w:t>Nová</w:t>
      </w:r>
      <w:r w:rsidRPr="0027630D">
        <w:rPr>
          <w:rFonts w:ascii="Arial" w:hAnsi="Arial" w:cs="Arial"/>
        </w:rPr>
        <w:t xml:space="preserve"> lhůta splatnosti </w:t>
      </w:r>
      <w:r>
        <w:rPr>
          <w:rFonts w:ascii="Arial" w:hAnsi="Arial" w:cs="Arial"/>
        </w:rPr>
        <w:t xml:space="preserve">v trvání 60 kalendářních dnů </w:t>
      </w:r>
      <w:r w:rsidRPr="0027630D">
        <w:rPr>
          <w:rFonts w:ascii="Arial" w:hAnsi="Arial" w:cs="Arial"/>
        </w:rPr>
        <w:t xml:space="preserve">běží opět ode dne doručení nově vyhotovené faktury </w:t>
      </w:r>
      <w:r>
        <w:rPr>
          <w:rFonts w:ascii="Arial" w:hAnsi="Arial" w:cs="Arial"/>
        </w:rPr>
        <w:t>objednateli</w:t>
      </w:r>
      <w:r w:rsidRPr="0027630D">
        <w:rPr>
          <w:rFonts w:ascii="Arial" w:hAnsi="Arial" w:cs="Arial"/>
        </w:rPr>
        <w:t>.</w:t>
      </w:r>
    </w:p>
    <w:p w14:paraId="4C81C05F" w14:textId="77777777" w:rsidR="001E097E" w:rsidRPr="0027630D" w:rsidRDefault="001E097E" w:rsidP="001E097E">
      <w:pPr>
        <w:numPr>
          <w:ilvl w:val="0"/>
          <w:numId w:val="16"/>
        </w:numPr>
        <w:spacing w:after="120"/>
        <w:ind w:left="357" w:hanging="357"/>
        <w:jc w:val="both"/>
        <w:rPr>
          <w:rFonts w:ascii="Arial" w:hAnsi="Arial" w:cs="Arial"/>
        </w:rPr>
      </w:pPr>
      <w:r w:rsidRPr="0027630D">
        <w:rPr>
          <w:rFonts w:ascii="Arial" w:hAnsi="Arial" w:cs="Arial"/>
        </w:rPr>
        <w:t xml:space="preserve">Povinnost </w:t>
      </w:r>
      <w:r>
        <w:rPr>
          <w:rFonts w:ascii="Arial" w:hAnsi="Arial" w:cs="Arial"/>
        </w:rPr>
        <w:t>objednatele</w:t>
      </w:r>
      <w:r w:rsidRPr="0027630D">
        <w:rPr>
          <w:rFonts w:ascii="Arial" w:hAnsi="Arial" w:cs="Arial"/>
        </w:rPr>
        <w:t xml:space="preserve"> </w:t>
      </w:r>
      <w:r>
        <w:rPr>
          <w:rFonts w:ascii="Arial" w:hAnsi="Arial" w:cs="Arial"/>
        </w:rPr>
        <w:t>uhradit</w:t>
      </w:r>
      <w:r w:rsidRPr="0027630D">
        <w:rPr>
          <w:rFonts w:ascii="Arial" w:hAnsi="Arial" w:cs="Arial"/>
        </w:rPr>
        <w:t xml:space="preserve"> cenu za </w:t>
      </w:r>
      <w:r w:rsidR="00DE05F6">
        <w:rPr>
          <w:rFonts w:ascii="Arial" w:hAnsi="Arial" w:cs="Arial"/>
        </w:rPr>
        <w:t>zhotovené</w:t>
      </w:r>
      <w:r>
        <w:rPr>
          <w:rFonts w:ascii="Arial" w:hAnsi="Arial" w:cs="Arial"/>
        </w:rPr>
        <w:t xml:space="preserve"> díly</w:t>
      </w:r>
      <w:r w:rsidRPr="0027630D">
        <w:rPr>
          <w:rFonts w:ascii="Arial" w:hAnsi="Arial" w:cs="Arial"/>
        </w:rPr>
        <w:t xml:space="preserve"> je splněna dnem odepsání příslušné částky z účtu </w:t>
      </w:r>
      <w:r>
        <w:rPr>
          <w:rFonts w:ascii="Arial" w:hAnsi="Arial" w:cs="Arial"/>
        </w:rPr>
        <w:t>objednatele</w:t>
      </w:r>
      <w:r w:rsidRPr="0027630D">
        <w:rPr>
          <w:rFonts w:ascii="Arial" w:hAnsi="Arial" w:cs="Arial"/>
        </w:rPr>
        <w:t>.</w:t>
      </w:r>
    </w:p>
    <w:p w14:paraId="28BDE4E3" w14:textId="77777777" w:rsidR="001E097E" w:rsidRDefault="001E097E" w:rsidP="001E097E">
      <w:pPr>
        <w:numPr>
          <w:ilvl w:val="0"/>
          <w:numId w:val="16"/>
        </w:numPr>
        <w:spacing w:after="120"/>
        <w:ind w:left="357" w:hanging="357"/>
        <w:jc w:val="both"/>
        <w:rPr>
          <w:rFonts w:ascii="Arial" w:hAnsi="Arial" w:cs="Arial"/>
        </w:rPr>
      </w:pPr>
      <w:r>
        <w:rPr>
          <w:rFonts w:ascii="Arial" w:hAnsi="Arial" w:cs="Arial"/>
        </w:rPr>
        <w:t>Objednatel</w:t>
      </w:r>
      <w:r w:rsidRPr="0027630D">
        <w:rPr>
          <w:rFonts w:ascii="Arial" w:hAnsi="Arial" w:cs="Arial"/>
        </w:rPr>
        <w:t xml:space="preserve"> si vyhrazuje právo na dodatečn</w:t>
      </w:r>
      <w:r>
        <w:rPr>
          <w:rFonts w:ascii="Arial" w:hAnsi="Arial" w:cs="Arial"/>
        </w:rPr>
        <w:t>é</w:t>
      </w:r>
      <w:r w:rsidRPr="0027630D">
        <w:rPr>
          <w:rFonts w:ascii="Arial" w:hAnsi="Arial" w:cs="Arial"/>
        </w:rPr>
        <w:t xml:space="preserve"> úprav</w:t>
      </w:r>
      <w:r>
        <w:rPr>
          <w:rFonts w:ascii="Arial" w:hAnsi="Arial" w:cs="Arial"/>
        </w:rPr>
        <w:t>y</w:t>
      </w:r>
      <w:r w:rsidRPr="0027630D">
        <w:rPr>
          <w:rFonts w:ascii="Arial" w:hAnsi="Arial" w:cs="Arial"/>
        </w:rPr>
        <w:t xml:space="preserve"> plat</w:t>
      </w:r>
      <w:r>
        <w:rPr>
          <w:rFonts w:ascii="Arial" w:hAnsi="Arial" w:cs="Arial"/>
        </w:rPr>
        <w:t>ebních podmínek v příslušné objednávce</w:t>
      </w:r>
      <w:r w:rsidRPr="0027630D">
        <w:rPr>
          <w:rFonts w:ascii="Arial" w:hAnsi="Arial" w:cs="Arial"/>
        </w:rPr>
        <w:t>.</w:t>
      </w:r>
    </w:p>
    <w:p w14:paraId="1802B348" w14:textId="77777777" w:rsidR="001E097E" w:rsidRDefault="001E097E" w:rsidP="001E097E">
      <w:pPr>
        <w:numPr>
          <w:ilvl w:val="0"/>
          <w:numId w:val="16"/>
        </w:numPr>
        <w:spacing w:before="120" w:after="120"/>
        <w:ind w:left="357" w:hanging="357"/>
        <w:jc w:val="both"/>
        <w:rPr>
          <w:rFonts w:ascii="Arial" w:hAnsi="Arial" w:cs="Arial"/>
        </w:rPr>
      </w:pPr>
      <w:r>
        <w:rPr>
          <w:rFonts w:ascii="Arial" w:hAnsi="Arial" w:cs="Arial"/>
        </w:rPr>
        <w:t>P</w:t>
      </w:r>
      <w:r w:rsidRPr="00314BA3">
        <w:rPr>
          <w:rFonts w:ascii="Arial" w:hAnsi="Arial" w:cs="Arial"/>
        </w:rPr>
        <w:t xml:space="preserve">okud </w:t>
      </w:r>
      <w:r>
        <w:rPr>
          <w:rFonts w:ascii="Arial" w:hAnsi="Arial" w:cs="Arial"/>
        </w:rPr>
        <w:t>objednatel</w:t>
      </w:r>
      <w:r w:rsidRPr="00314BA3">
        <w:rPr>
          <w:rFonts w:ascii="Arial" w:hAnsi="Arial" w:cs="Arial"/>
        </w:rPr>
        <w:t xml:space="preserve"> z jakéhokoli důvodu uplatní zajištění DPH poukázáním částky daně na účet u</w:t>
      </w:r>
      <w:r>
        <w:rPr>
          <w:rFonts w:ascii="Arial" w:hAnsi="Arial" w:cs="Arial"/>
        </w:rPr>
        <w:t> </w:t>
      </w:r>
      <w:r w:rsidRPr="00314BA3">
        <w:rPr>
          <w:rFonts w:ascii="Arial" w:hAnsi="Arial" w:cs="Arial"/>
        </w:rPr>
        <w:t xml:space="preserve">místně příslušného správce daně </w:t>
      </w:r>
      <w:r>
        <w:rPr>
          <w:rFonts w:ascii="Arial" w:hAnsi="Arial" w:cs="Arial"/>
        </w:rPr>
        <w:t>zhotovitele</w:t>
      </w:r>
      <w:r w:rsidRPr="00314BA3">
        <w:rPr>
          <w:rFonts w:ascii="Arial" w:hAnsi="Arial" w:cs="Arial"/>
        </w:rPr>
        <w:t xml:space="preserve">, považuje se snížená úhrada závazku </w:t>
      </w:r>
      <w:r>
        <w:rPr>
          <w:rFonts w:ascii="Arial" w:hAnsi="Arial" w:cs="Arial"/>
        </w:rPr>
        <w:t>zhotoviteli</w:t>
      </w:r>
      <w:r w:rsidRPr="00314BA3">
        <w:rPr>
          <w:rFonts w:ascii="Arial" w:hAnsi="Arial" w:cs="Arial"/>
        </w:rPr>
        <w:t xml:space="preserve"> a</w:t>
      </w:r>
      <w:r>
        <w:rPr>
          <w:rFonts w:ascii="Arial" w:hAnsi="Arial" w:cs="Arial"/>
        </w:rPr>
        <w:t> </w:t>
      </w:r>
      <w:r w:rsidRPr="00314BA3">
        <w:rPr>
          <w:rFonts w:ascii="Arial" w:hAnsi="Arial" w:cs="Arial"/>
        </w:rPr>
        <w:t>daň zaplacená správci daně za řádnou platbu bez nároku na jakékoli smluvní nebo zákonné sankce.</w:t>
      </w:r>
    </w:p>
    <w:p w14:paraId="3AA48A54" w14:textId="77777777" w:rsidR="00DE05F6" w:rsidRPr="00775DA4" w:rsidRDefault="001E097E" w:rsidP="00775DA4">
      <w:pPr>
        <w:pStyle w:val="Odstavecseseznamem"/>
        <w:numPr>
          <w:ilvl w:val="0"/>
          <w:numId w:val="16"/>
        </w:numPr>
        <w:spacing w:after="240"/>
        <w:ind w:left="357" w:hanging="357"/>
        <w:contextualSpacing w:val="0"/>
        <w:jc w:val="both"/>
        <w:rPr>
          <w:rFonts w:ascii="Arial" w:hAnsi="Arial" w:cs="Arial"/>
        </w:rPr>
      </w:pPr>
      <w:r w:rsidRPr="008E3C6D">
        <w:rPr>
          <w:rFonts w:ascii="Arial" w:hAnsi="Arial" w:cs="Arial"/>
        </w:rPr>
        <w:t>Zhotovitel se zavazuje do tří kalendářních dnů po uzavření této smlouvy poskytnout objednateli písemné potvrzení správce daně o své registraci k DPH a v případě změny plátce DPH nebo</w:t>
      </w:r>
      <w:r>
        <w:rPr>
          <w:rFonts w:ascii="Arial" w:hAnsi="Arial" w:cs="Arial"/>
        </w:rPr>
        <w:t> </w:t>
      </w:r>
      <w:r w:rsidRPr="008E3C6D">
        <w:rPr>
          <w:rFonts w:ascii="Arial" w:hAnsi="Arial" w:cs="Arial"/>
        </w:rPr>
        <w:t>vyřazení z registrace rovněž do tří kalendářních dnů buď potvrzením, nebo sdělením o</w:t>
      </w:r>
      <w:r>
        <w:rPr>
          <w:rFonts w:ascii="Arial" w:hAnsi="Arial" w:cs="Arial"/>
        </w:rPr>
        <w:t> </w:t>
      </w:r>
      <w:r w:rsidRPr="008E3C6D">
        <w:rPr>
          <w:rFonts w:ascii="Arial" w:hAnsi="Arial" w:cs="Arial"/>
        </w:rPr>
        <w:t>skutečnosti, že přestal být plátcem DPH.</w:t>
      </w:r>
    </w:p>
    <w:p w14:paraId="555B82B2" w14:textId="77777777" w:rsidR="00FC096F" w:rsidRDefault="002F30A6" w:rsidP="00FC096F">
      <w:pPr>
        <w:pStyle w:val="Nadpis1"/>
        <w:numPr>
          <w:ilvl w:val="0"/>
          <w:numId w:val="1"/>
        </w:numPr>
        <w:rPr>
          <w:rFonts w:ascii="Arial" w:hAnsi="Arial" w:cs="Arial"/>
          <w:b/>
          <w:sz w:val="20"/>
        </w:rPr>
      </w:pPr>
      <w:r>
        <w:rPr>
          <w:rFonts w:ascii="Arial" w:hAnsi="Arial" w:cs="Arial"/>
          <w:b/>
          <w:sz w:val="20"/>
        </w:rPr>
        <w:t>Termín provedení díla a místo předání díla</w:t>
      </w:r>
    </w:p>
    <w:p w14:paraId="32B1B9C3" w14:textId="77777777" w:rsidR="008924C8" w:rsidRPr="008924C8" w:rsidRDefault="008924C8" w:rsidP="008924C8"/>
    <w:p w14:paraId="6730322C" w14:textId="58AAAC1B" w:rsidR="00687B52" w:rsidRPr="00E41CA9" w:rsidRDefault="00687B52" w:rsidP="00687B52">
      <w:pPr>
        <w:pStyle w:val="Odstavecseseznamem"/>
        <w:numPr>
          <w:ilvl w:val="0"/>
          <w:numId w:val="42"/>
        </w:numPr>
        <w:spacing w:after="120"/>
        <w:jc w:val="both"/>
        <w:rPr>
          <w:rFonts w:ascii="Arial" w:hAnsi="Arial" w:cs="Arial"/>
        </w:rPr>
      </w:pPr>
      <w:r w:rsidRPr="00E41CA9">
        <w:rPr>
          <w:rFonts w:ascii="Arial" w:hAnsi="Arial" w:cs="Arial"/>
        </w:rPr>
        <w:t xml:space="preserve">Tato rámcová smlouva se uzavírá na dobu určitou, a to </w:t>
      </w:r>
      <w:r w:rsidR="003847AE" w:rsidRPr="00E41CA9">
        <w:rPr>
          <w:rFonts w:ascii="Arial" w:hAnsi="Arial" w:cs="Arial"/>
        </w:rPr>
        <w:t xml:space="preserve">na 12 kalendářních měsíců </w:t>
      </w:r>
      <w:r w:rsidRPr="00E41CA9">
        <w:rPr>
          <w:rFonts w:ascii="Arial" w:hAnsi="Arial" w:cs="Arial"/>
        </w:rPr>
        <w:t>od data oboustranného podpisu smlouvy</w:t>
      </w:r>
      <w:r w:rsidR="006E5AF2">
        <w:rPr>
          <w:rFonts w:ascii="Arial" w:hAnsi="Arial" w:cs="Arial"/>
        </w:rPr>
        <w:t>.</w:t>
      </w:r>
      <w:r w:rsidRPr="00E41CA9">
        <w:rPr>
          <w:rFonts w:ascii="Arial" w:hAnsi="Arial" w:cs="Arial"/>
        </w:rPr>
        <w:t xml:space="preserve"> Jednotlivé dílčí dodávky zhotovených dílů budou vždy realizovány na základě objednávek vystavených objednatelem v době trvání této smlouvy.</w:t>
      </w:r>
    </w:p>
    <w:p w14:paraId="3F01B500" w14:textId="0B4024D8" w:rsidR="00687B52" w:rsidRPr="00CD7823" w:rsidRDefault="00645514" w:rsidP="00ED5A7B">
      <w:pPr>
        <w:pStyle w:val="Odstavecseseznamem"/>
        <w:numPr>
          <w:ilvl w:val="0"/>
          <w:numId w:val="42"/>
        </w:numPr>
        <w:spacing w:after="80"/>
        <w:jc w:val="both"/>
        <w:rPr>
          <w:rFonts w:ascii="Arial" w:hAnsi="Arial" w:cs="Arial"/>
        </w:rPr>
      </w:pPr>
      <w:r>
        <w:rPr>
          <w:rFonts w:ascii="Arial" w:hAnsi="Arial" w:cs="Arial"/>
        </w:rPr>
        <w:t>Pozinkování</w:t>
      </w:r>
      <w:r w:rsidRPr="00CD7823">
        <w:rPr>
          <w:rFonts w:ascii="Arial" w:hAnsi="Arial" w:cs="Arial"/>
        </w:rPr>
        <w:t xml:space="preserve"> </w:t>
      </w:r>
      <w:r w:rsidR="00687B52" w:rsidRPr="00CD7823">
        <w:rPr>
          <w:rFonts w:ascii="Arial" w:hAnsi="Arial" w:cs="Arial"/>
        </w:rPr>
        <w:t xml:space="preserve">dílů musí být </w:t>
      </w:r>
      <w:r w:rsidR="00ED5A7B" w:rsidRPr="00ED5A7B">
        <w:rPr>
          <w:rFonts w:ascii="Arial" w:hAnsi="Arial" w:cs="Arial"/>
        </w:rPr>
        <w:t>zhotovitelem provedeno a pozinkované díl</w:t>
      </w:r>
      <w:r w:rsidR="001C3572">
        <w:rPr>
          <w:rFonts w:ascii="Arial" w:hAnsi="Arial" w:cs="Arial"/>
        </w:rPr>
        <w:t>y řádně předány objednateli do 9</w:t>
      </w:r>
      <w:r w:rsidR="00ED5A7B" w:rsidRPr="00ED5A7B">
        <w:rPr>
          <w:rFonts w:ascii="Arial" w:hAnsi="Arial" w:cs="Arial"/>
        </w:rPr>
        <w:t xml:space="preserve"> pracovních dnů od potvrzení objednávky zhotovitelem. Zhotovitel je povinen převzít si díly do </w:t>
      </w:r>
      <w:r w:rsidR="001C3572">
        <w:rPr>
          <w:rFonts w:ascii="Arial" w:hAnsi="Arial" w:cs="Arial"/>
        </w:rPr>
        <w:t>48</w:t>
      </w:r>
      <w:r w:rsidR="00ED5A7B" w:rsidRPr="00ED5A7B">
        <w:rPr>
          <w:rFonts w:ascii="Arial" w:hAnsi="Arial" w:cs="Arial"/>
        </w:rPr>
        <w:t xml:space="preserve"> hodin od potvrzení objednávky.</w:t>
      </w:r>
      <w:r w:rsidR="00687B52" w:rsidRPr="00CD7823">
        <w:rPr>
          <w:rFonts w:ascii="Arial" w:hAnsi="Arial" w:cs="Arial"/>
        </w:rPr>
        <w:t xml:space="preserve"> Zhotovené díly musí být v souladu s výkresovou dokumentací a technickou specifikací uvedenou v příloze č. 1 této smlouvy.</w:t>
      </w:r>
    </w:p>
    <w:p w14:paraId="3F8993DF" w14:textId="77777777" w:rsidR="00687B52" w:rsidRPr="00E41CA9" w:rsidRDefault="00687B52" w:rsidP="00687B52">
      <w:pPr>
        <w:pStyle w:val="Odstavecseseznamem"/>
        <w:numPr>
          <w:ilvl w:val="0"/>
          <w:numId w:val="42"/>
        </w:numPr>
        <w:spacing w:after="120"/>
        <w:jc w:val="both"/>
        <w:rPr>
          <w:rFonts w:ascii="Arial" w:hAnsi="Arial" w:cs="Arial"/>
        </w:rPr>
      </w:pPr>
      <w:r w:rsidRPr="00E41CA9">
        <w:rPr>
          <w:rFonts w:ascii="Arial" w:hAnsi="Arial" w:cs="Arial"/>
        </w:rPr>
        <w:t>Předpokládaný termín zaslání 1. objednávky objednatelem může být nejdříve druhý pracovní den po podpisu této smlouvy.</w:t>
      </w:r>
    </w:p>
    <w:p w14:paraId="1BFAA7CF" w14:textId="25331E4A" w:rsidR="00687B52" w:rsidRPr="00E41CA9" w:rsidRDefault="00645514" w:rsidP="00687B52">
      <w:pPr>
        <w:pStyle w:val="Odstavecseseznamem"/>
        <w:numPr>
          <w:ilvl w:val="0"/>
          <w:numId w:val="42"/>
        </w:numPr>
        <w:spacing w:after="120"/>
        <w:jc w:val="both"/>
        <w:rPr>
          <w:rFonts w:ascii="Arial" w:hAnsi="Arial" w:cs="Arial"/>
        </w:rPr>
      </w:pPr>
      <w:r w:rsidRPr="00E440B4">
        <w:rPr>
          <w:rFonts w:ascii="Arial" w:hAnsi="Arial" w:cs="Arial"/>
        </w:rPr>
        <w:t xml:space="preserve">Zhotovitel je povinen </w:t>
      </w:r>
      <w:r>
        <w:rPr>
          <w:rFonts w:ascii="Arial" w:hAnsi="Arial" w:cs="Arial"/>
        </w:rPr>
        <w:t xml:space="preserve">si díly převzít k pozinkování a pozinkované díly </w:t>
      </w:r>
      <w:r w:rsidRPr="00E440B4">
        <w:rPr>
          <w:rFonts w:ascii="Arial" w:hAnsi="Arial" w:cs="Arial"/>
        </w:rPr>
        <w:t xml:space="preserve">dle této smlouvy, resp. objednávky, </w:t>
      </w:r>
      <w:r>
        <w:rPr>
          <w:rFonts w:ascii="Arial" w:hAnsi="Arial" w:cs="Arial"/>
        </w:rPr>
        <w:t xml:space="preserve">dodat </w:t>
      </w:r>
      <w:r w:rsidRPr="00E440B4">
        <w:rPr>
          <w:rFonts w:ascii="Arial" w:hAnsi="Arial" w:cs="Arial"/>
        </w:rPr>
        <w:t>do místa plnění, resp. převzetí díla, kterým je areál objednatele na adrese: VOP CZ, s. p., Dukelská 102, 742 42 Šenov u Nového Jičína.</w:t>
      </w:r>
      <w:r w:rsidR="00687B52" w:rsidRPr="00E41CA9">
        <w:rPr>
          <w:rFonts w:ascii="Arial" w:hAnsi="Arial" w:cs="Arial"/>
        </w:rPr>
        <w:t xml:space="preserve"> </w:t>
      </w:r>
    </w:p>
    <w:p w14:paraId="7A0462D9" w14:textId="77777777" w:rsidR="00687B52" w:rsidRPr="00E41CA9" w:rsidRDefault="00687B52" w:rsidP="00687B52">
      <w:pPr>
        <w:pStyle w:val="Odstavecseseznamem"/>
        <w:numPr>
          <w:ilvl w:val="0"/>
          <w:numId w:val="42"/>
        </w:numPr>
        <w:jc w:val="both"/>
        <w:rPr>
          <w:rFonts w:ascii="Arial" w:hAnsi="Arial" w:cs="Arial"/>
        </w:rPr>
      </w:pPr>
      <w:r w:rsidRPr="00E41CA9">
        <w:rPr>
          <w:rFonts w:ascii="Arial" w:hAnsi="Arial" w:cs="Arial"/>
        </w:rPr>
        <w:t>Zhotovitel je povinen zajistit uložení jednotlivých dílů ve vhodných obalech, vzhledem k dopravní dostupnosti daného místa a povaze zhotovených dílů.</w:t>
      </w:r>
    </w:p>
    <w:p w14:paraId="155116F2" w14:textId="77777777" w:rsidR="00FC096F" w:rsidRPr="0027630D" w:rsidRDefault="00FC096F" w:rsidP="00FC096F">
      <w:pPr>
        <w:pStyle w:val="Zkladntext"/>
        <w:ind w:left="360"/>
        <w:rPr>
          <w:rFonts w:ascii="Arial" w:hAnsi="Arial" w:cs="Arial"/>
          <w:sz w:val="20"/>
        </w:rPr>
      </w:pPr>
    </w:p>
    <w:p w14:paraId="62E9FBFB" w14:textId="77777777" w:rsidR="00FC096F" w:rsidRDefault="006E6B4B" w:rsidP="00FC096F">
      <w:pPr>
        <w:pStyle w:val="Nadpis1"/>
        <w:numPr>
          <w:ilvl w:val="0"/>
          <w:numId w:val="1"/>
        </w:numPr>
        <w:rPr>
          <w:rFonts w:ascii="Arial" w:hAnsi="Arial" w:cs="Arial"/>
          <w:b/>
          <w:sz w:val="20"/>
        </w:rPr>
      </w:pPr>
      <w:r>
        <w:rPr>
          <w:rFonts w:ascii="Arial" w:hAnsi="Arial" w:cs="Arial"/>
          <w:b/>
          <w:sz w:val="20"/>
        </w:rPr>
        <w:t>Převzetí materiálu</w:t>
      </w:r>
      <w:r w:rsidR="002D68C8">
        <w:rPr>
          <w:rFonts w:ascii="Arial" w:hAnsi="Arial" w:cs="Arial"/>
          <w:b/>
          <w:sz w:val="20"/>
        </w:rPr>
        <w:t xml:space="preserve"> a p</w:t>
      </w:r>
      <w:r w:rsidR="00371973">
        <w:rPr>
          <w:rFonts w:ascii="Arial" w:hAnsi="Arial" w:cs="Arial"/>
          <w:b/>
          <w:sz w:val="20"/>
        </w:rPr>
        <w:t>ředání díla</w:t>
      </w:r>
    </w:p>
    <w:p w14:paraId="4574C39F" w14:textId="77777777" w:rsidR="008924C8" w:rsidRPr="008924C8" w:rsidRDefault="008924C8" w:rsidP="008924C8"/>
    <w:p w14:paraId="2B8172C5" w14:textId="354357F9" w:rsidR="00F90966" w:rsidRDefault="00F90966" w:rsidP="00401A5C">
      <w:pPr>
        <w:numPr>
          <w:ilvl w:val="0"/>
          <w:numId w:val="9"/>
        </w:numPr>
        <w:tabs>
          <w:tab w:val="clear" w:pos="360"/>
        </w:tabs>
        <w:spacing w:after="120"/>
        <w:ind w:left="425" w:hanging="425"/>
        <w:jc w:val="both"/>
        <w:rPr>
          <w:rFonts w:ascii="Arial" w:hAnsi="Arial" w:cs="Arial"/>
        </w:rPr>
      </w:pPr>
      <w:r w:rsidRPr="00096992">
        <w:rPr>
          <w:rFonts w:ascii="Arial" w:hAnsi="Arial" w:cs="Arial"/>
        </w:rPr>
        <w:t>Objednatel se zavazuje</w:t>
      </w:r>
      <w:r w:rsidR="006B5F10">
        <w:rPr>
          <w:rFonts w:ascii="Arial" w:hAnsi="Arial" w:cs="Arial"/>
        </w:rPr>
        <w:t xml:space="preserve"> zhotoviteli</w:t>
      </w:r>
      <w:r w:rsidRPr="00096992">
        <w:rPr>
          <w:rFonts w:ascii="Arial" w:hAnsi="Arial" w:cs="Arial"/>
        </w:rPr>
        <w:t xml:space="preserve"> </w:t>
      </w:r>
      <w:r w:rsidR="006B5F10">
        <w:rPr>
          <w:rFonts w:ascii="Arial" w:hAnsi="Arial" w:cs="Arial"/>
        </w:rPr>
        <w:t>předávat</w:t>
      </w:r>
      <w:r w:rsidRPr="00096992">
        <w:rPr>
          <w:rFonts w:ascii="Arial" w:hAnsi="Arial" w:cs="Arial"/>
        </w:rPr>
        <w:t xml:space="preserve"> </w:t>
      </w:r>
      <w:r w:rsidR="00732A83">
        <w:rPr>
          <w:rFonts w:ascii="Arial" w:hAnsi="Arial" w:cs="Arial"/>
        </w:rPr>
        <w:t>díly</w:t>
      </w:r>
      <w:r w:rsidRPr="00096992">
        <w:rPr>
          <w:rFonts w:ascii="Arial" w:hAnsi="Arial" w:cs="Arial"/>
        </w:rPr>
        <w:t xml:space="preserve"> dle jednotlivých objednávek</w:t>
      </w:r>
      <w:r w:rsidR="000A465F">
        <w:rPr>
          <w:rFonts w:ascii="Arial" w:hAnsi="Arial" w:cs="Arial"/>
        </w:rPr>
        <w:t>.</w:t>
      </w:r>
      <w:r w:rsidR="002D68C8">
        <w:rPr>
          <w:rFonts w:ascii="Arial" w:hAnsi="Arial" w:cs="Arial"/>
        </w:rPr>
        <w:t xml:space="preserve"> </w:t>
      </w:r>
      <w:r w:rsidRPr="00096992">
        <w:rPr>
          <w:rFonts w:ascii="Arial" w:hAnsi="Arial" w:cs="Arial"/>
        </w:rPr>
        <w:t xml:space="preserve">Při </w:t>
      </w:r>
      <w:r w:rsidR="00816875">
        <w:rPr>
          <w:rFonts w:ascii="Arial" w:hAnsi="Arial" w:cs="Arial"/>
        </w:rPr>
        <w:t>odvozu</w:t>
      </w:r>
      <w:r w:rsidRPr="00096992">
        <w:rPr>
          <w:rFonts w:ascii="Arial" w:hAnsi="Arial" w:cs="Arial"/>
        </w:rPr>
        <w:t xml:space="preserve"> </w:t>
      </w:r>
      <w:r w:rsidR="00092507">
        <w:rPr>
          <w:rFonts w:ascii="Arial" w:hAnsi="Arial" w:cs="Arial"/>
        </w:rPr>
        <w:t>dílů</w:t>
      </w:r>
      <w:r w:rsidRPr="00096992">
        <w:rPr>
          <w:rFonts w:ascii="Arial" w:hAnsi="Arial" w:cs="Arial"/>
        </w:rPr>
        <w:t xml:space="preserve"> </w:t>
      </w:r>
      <w:r w:rsidR="00816875">
        <w:rPr>
          <w:rFonts w:ascii="Arial" w:hAnsi="Arial" w:cs="Arial"/>
        </w:rPr>
        <w:t xml:space="preserve">z VOP CZ </w:t>
      </w:r>
      <w:r w:rsidRPr="00096992">
        <w:rPr>
          <w:rFonts w:ascii="Arial" w:hAnsi="Arial" w:cs="Arial"/>
        </w:rPr>
        <w:t>obdrží zhotovitel zasílací list</w:t>
      </w:r>
      <w:r w:rsidR="008F122C">
        <w:rPr>
          <w:rFonts w:ascii="Arial" w:hAnsi="Arial" w:cs="Arial"/>
        </w:rPr>
        <w:t xml:space="preserve"> </w:t>
      </w:r>
      <w:del w:id="5" w:author="Otáhal Tomáš" w:date="2018-11-06T13:08:00Z">
        <w:r w:rsidR="008F122C" w:rsidDel="00C94DD7">
          <w:rPr>
            <w:rFonts w:ascii="Arial" w:hAnsi="Arial" w:cs="Arial"/>
          </w:rPr>
          <w:delText xml:space="preserve"> </w:delText>
        </w:r>
      </w:del>
      <w:r w:rsidRPr="00096992">
        <w:rPr>
          <w:rFonts w:ascii="Arial" w:hAnsi="Arial" w:cs="Arial"/>
        </w:rPr>
        <w:t>s</w:t>
      </w:r>
      <w:r w:rsidR="00966901">
        <w:rPr>
          <w:rFonts w:ascii="Arial" w:hAnsi="Arial" w:cs="Arial"/>
        </w:rPr>
        <w:t>e specifikací dílů (druh, hmotnost)</w:t>
      </w:r>
      <w:r w:rsidRPr="00096992">
        <w:rPr>
          <w:rFonts w:ascii="Arial" w:hAnsi="Arial" w:cs="Arial"/>
        </w:rPr>
        <w:t>.</w:t>
      </w:r>
    </w:p>
    <w:p w14:paraId="18A354DF" w14:textId="77777777" w:rsidR="00645514" w:rsidRPr="006E6B4B" w:rsidRDefault="00645514" w:rsidP="00645514">
      <w:pPr>
        <w:numPr>
          <w:ilvl w:val="0"/>
          <w:numId w:val="9"/>
        </w:numPr>
        <w:tabs>
          <w:tab w:val="clear" w:pos="360"/>
          <w:tab w:val="num" w:pos="426"/>
        </w:tabs>
        <w:spacing w:after="120"/>
        <w:ind w:left="425" w:hanging="425"/>
        <w:jc w:val="both"/>
        <w:rPr>
          <w:rFonts w:ascii="Arial" w:hAnsi="Arial" w:cs="Arial"/>
        </w:rPr>
      </w:pPr>
      <w:r w:rsidRPr="00212D9E">
        <w:rPr>
          <w:rFonts w:ascii="Arial" w:hAnsi="Arial" w:cs="Arial"/>
        </w:rPr>
        <w:t xml:space="preserve">Dopravu </w:t>
      </w:r>
      <w:r>
        <w:rPr>
          <w:rFonts w:ascii="Arial" w:hAnsi="Arial" w:cs="Arial"/>
        </w:rPr>
        <w:t>dílů určených k pozinkování ze sídla objednatele</w:t>
      </w:r>
      <w:r w:rsidRPr="00212D9E">
        <w:rPr>
          <w:rFonts w:ascii="Arial" w:hAnsi="Arial" w:cs="Arial"/>
        </w:rPr>
        <w:t xml:space="preserve"> do sídla zhotovitele zajišťuje</w:t>
      </w:r>
      <w:r>
        <w:rPr>
          <w:rFonts w:ascii="Arial" w:hAnsi="Arial" w:cs="Arial"/>
        </w:rPr>
        <w:t xml:space="preserve"> na vlastní náklady</w:t>
      </w:r>
      <w:r w:rsidRPr="00212D9E">
        <w:rPr>
          <w:rFonts w:ascii="Arial" w:hAnsi="Arial" w:cs="Arial"/>
        </w:rPr>
        <w:t xml:space="preserve"> </w:t>
      </w:r>
      <w:r>
        <w:rPr>
          <w:rFonts w:ascii="Arial" w:hAnsi="Arial" w:cs="Arial"/>
        </w:rPr>
        <w:t>zhotovitel</w:t>
      </w:r>
      <w:r w:rsidRPr="00212D9E">
        <w:rPr>
          <w:rFonts w:ascii="Arial" w:hAnsi="Arial" w:cs="Arial"/>
        </w:rPr>
        <w:t>.</w:t>
      </w:r>
      <w:r w:rsidRPr="00593063">
        <w:rPr>
          <w:rFonts w:ascii="Arial" w:hAnsi="Arial" w:cs="Arial"/>
        </w:rPr>
        <w:t xml:space="preserve"> </w:t>
      </w:r>
      <w:r w:rsidRPr="00212D9E">
        <w:rPr>
          <w:rFonts w:ascii="Arial" w:hAnsi="Arial" w:cs="Arial"/>
        </w:rPr>
        <w:t xml:space="preserve">Přepravu </w:t>
      </w:r>
      <w:r>
        <w:rPr>
          <w:rFonts w:ascii="Arial" w:hAnsi="Arial" w:cs="Arial"/>
        </w:rPr>
        <w:t>pozinkovaných</w:t>
      </w:r>
      <w:r w:rsidRPr="00212D9E">
        <w:rPr>
          <w:rFonts w:ascii="Arial" w:hAnsi="Arial" w:cs="Arial"/>
        </w:rPr>
        <w:t xml:space="preserve"> dílů ze sídla zhotovitele </w:t>
      </w:r>
      <w:r>
        <w:rPr>
          <w:rFonts w:ascii="Arial" w:hAnsi="Arial" w:cs="Arial"/>
        </w:rPr>
        <w:t xml:space="preserve">zpět do sídla objednatele </w:t>
      </w:r>
      <w:r w:rsidRPr="00212D9E">
        <w:rPr>
          <w:rFonts w:ascii="Arial" w:hAnsi="Arial" w:cs="Arial"/>
        </w:rPr>
        <w:t xml:space="preserve">zajišťuje na vlastní náklady </w:t>
      </w:r>
      <w:r>
        <w:rPr>
          <w:rFonts w:ascii="Arial" w:hAnsi="Arial" w:cs="Arial"/>
        </w:rPr>
        <w:t>zhotovitel</w:t>
      </w:r>
      <w:r w:rsidRPr="00212D9E">
        <w:rPr>
          <w:rFonts w:ascii="Arial" w:hAnsi="Arial" w:cs="Arial"/>
        </w:rPr>
        <w:t xml:space="preserve">. </w:t>
      </w:r>
    </w:p>
    <w:p w14:paraId="51489259" w14:textId="77777777" w:rsidR="00901156" w:rsidRDefault="00901156" w:rsidP="00901156">
      <w:pPr>
        <w:numPr>
          <w:ilvl w:val="0"/>
          <w:numId w:val="9"/>
        </w:numPr>
        <w:tabs>
          <w:tab w:val="clear" w:pos="360"/>
        </w:tabs>
        <w:spacing w:after="120"/>
        <w:ind w:left="425" w:hanging="425"/>
        <w:jc w:val="both"/>
        <w:rPr>
          <w:rFonts w:ascii="Arial" w:hAnsi="Arial" w:cs="Arial"/>
        </w:rPr>
      </w:pPr>
      <w:r>
        <w:rPr>
          <w:rFonts w:ascii="Arial" w:hAnsi="Arial" w:cs="Arial"/>
        </w:rPr>
        <w:t>Zhotovitel</w:t>
      </w:r>
      <w:r w:rsidRPr="0027630D">
        <w:rPr>
          <w:rFonts w:ascii="Arial" w:hAnsi="Arial" w:cs="Arial"/>
        </w:rPr>
        <w:t xml:space="preserve"> je povinen </w:t>
      </w:r>
      <w:r>
        <w:rPr>
          <w:rFonts w:ascii="Arial" w:hAnsi="Arial" w:cs="Arial"/>
        </w:rPr>
        <w:t>zhotovit díly</w:t>
      </w:r>
      <w:r w:rsidRPr="0027630D">
        <w:rPr>
          <w:rFonts w:ascii="Arial" w:hAnsi="Arial" w:cs="Arial"/>
        </w:rPr>
        <w:t xml:space="preserve"> </w:t>
      </w:r>
      <w:r>
        <w:rPr>
          <w:rFonts w:ascii="Arial" w:hAnsi="Arial" w:cs="Arial"/>
        </w:rPr>
        <w:t>v souladu s podmínkami této </w:t>
      </w:r>
      <w:r w:rsidRPr="0027630D">
        <w:rPr>
          <w:rFonts w:ascii="Arial" w:hAnsi="Arial" w:cs="Arial"/>
        </w:rPr>
        <w:t xml:space="preserve">smlouvy </w:t>
      </w:r>
      <w:r>
        <w:rPr>
          <w:rFonts w:ascii="Arial" w:hAnsi="Arial" w:cs="Arial"/>
        </w:rPr>
        <w:t>a</w:t>
      </w:r>
      <w:r w:rsidRPr="0027630D">
        <w:rPr>
          <w:rFonts w:ascii="Arial" w:hAnsi="Arial" w:cs="Arial"/>
        </w:rPr>
        <w:t xml:space="preserve"> </w:t>
      </w:r>
      <w:r>
        <w:rPr>
          <w:rFonts w:ascii="Arial" w:hAnsi="Arial" w:cs="Arial"/>
        </w:rPr>
        <w:t xml:space="preserve">příslušné </w:t>
      </w:r>
      <w:r w:rsidRPr="0027630D">
        <w:rPr>
          <w:rFonts w:ascii="Arial" w:hAnsi="Arial" w:cs="Arial"/>
        </w:rPr>
        <w:t>objednávky</w:t>
      </w:r>
      <w:r>
        <w:rPr>
          <w:rFonts w:ascii="Arial" w:hAnsi="Arial" w:cs="Arial"/>
        </w:rPr>
        <w:t xml:space="preserve"> řádně a včas</w:t>
      </w:r>
      <w:r w:rsidRPr="0027630D">
        <w:rPr>
          <w:rFonts w:ascii="Arial" w:hAnsi="Arial" w:cs="Arial"/>
        </w:rPr>
        <w:t xml:space="preserve">, přičemž za </w:t>
      </w:r>
      <w:r w:rsidR="00C0227F">
        <w:rPr>
          <w:rFonts w:ascii="Arial" w:hAnsi="Arial" w:cs="Arial"/>
        </w:rPr>
        <w:t xml:space="preserve">řádně </w:t>
      </w:r>
      <w:r>
        <w:rPr>
          <w:rFonts w:ascii="Arial" w:hAnsi="Arial" w:cs="Arial"/>
        </w:rPr>
        <w:t xml:space="preserve">zhotovené se považují jen díly, které jsou prosty jakýchkoli vad a nedodělků. Zhotovitel byl před podpisem této smlouvy upozorněn na skutečnost, že pro zachování kontinuity výrobního procesu objednatele je nezbytné a zásadní, aby všechny díly (tedy 100% dílů) v každé dílčí dodávce dle jednotlivých objednávek byly dodány přesně ve stanovaném termínu a rovněž aby všechny díly byly dodány bez jakýchkoliv vad či nedodělků, kdy tuto skutečnost zhotovitel stvrzuje podpisem této smlouvy. Pro vyloučení všech pochybností se smluvní strany dohodly, že za vadné dílo dle jednotlivé dílčí objednávky se považuje dodání byť 1 kusu vadně </w:t>
      </w:r>
      <w:r w:rsidR="00B579AD">
        <w:rPr>
          <w:rFonts w:ascii="Arial" w:hAnsi="Arial" w:cs="Arial"/>
        </w:rPr>
        <w:t>zhotoveného</w:t>
      </w:r>
      <w:r>
        <w:rPr>
          <w:rFonts w:ascii="Arial" w:hAnsi="Arial" w:cs="Arial"/>
        </w:rPr>
        <w:t xml:space="preserve"> dílu v každé dílčí dodávce dle příslušné (jednotlivé) objednávky.</w:t>
      </w:r>
    </w:p>
    <w:p w14:paraId="68234C9A" w14:textId="77777777" w:rsidR="00252FE8" w:rsidRDefault="00252FE8" w:rsidP="00252FE8">
      <w:pPr>
        <w:numPr>
          <w:ilvl w:val="0"/>
          <w:numId w:val="9"/>
        </w:numPr>
        <w:jc w:val="both"/>
        <w:rPr>
          <w:rFonts w:ascii="Arial" w:hAnsi="Arial" w:cs="Arial"/>
        </w:rPr>
      </w:pPr>
      <w:r w:rsidRPr="00252FE8">
        <w:rPr>
          <w:rFonts w:ascii="Arial" w:hAnsi="Arial" w:cs="Arial"/>
        </w:rPr>
        <w:t xml:space="preserve">Zhotovitel je povinen umožnit pověřeným zaměstnancům objednatele v sídle, nebo provozovně zhotovitele, kontrolu díla dle dílčí objednávky ještě před samotným termínem dodání. V případě, že </w:t>
      </w:r>
      <w:r w:rsidRPr="00252FE8">
        <w:rPr>
          <w:rFonts w:ascii="Arial" w:hAnsi="Arial" w:cs="Arial"/>
        </w:rPr>
        <w:lastRenderedPageBreak/>
        <w:t xml:space="preserve">při této kontrole bude zaměstnanci objednatele zjištěno, že byť jen jeden zhotovený díl z celé dílčí objednávky je vadný, není objednatel povinen zhotovené díly dle příslušné objednávky převzít.  </w:t>
      </w:r>
    </w:p>
    <w:p w14:paraId="2D3E9BD8" w14:textId="77777777" w:rsidR="00901156" w:rsidRPr="005E6C57" w:rsidRDefault="00901156" w:rsidP="00901156">
      <w:pPr>
        <w:ind w:left="360"/>
        <w:jc w:val="both"/>
        <w:rPr>
          <w:rFonts w:ascii="Arial" w:hAnsi="Arial" w:cs="Arial"/>
        </w:rPr>
      </w:pPr>
    </w:p>
    <w:p w14:paraId="55ED7686" w14:textId="77777777" w:rsidR="00E77FF4" w:rsidRPr="00401A5C" w:rsidRDefault="00E77FF4" w:rsidP="00401A5C">
      <w:pPr>
        <w:numPr>
          <w:ilvl w:val="0"/>
          <w:numId w:val="9"/>
        </w:numPr>
        <w:tabs>
          <w:tab w:val="clear" w:pos="360"/>
        </w:tabs>
        <w:spacing w:after="120"/>
        <w:ind w:left="425" w:hanging="425"/>
        <w:jc w:val="both"/>
        <w:rPr>
          <w:rFonts w:ascii="Arial" w:hAnsi="Arial" w:cs="Arial"/>
        </w:rPr>
      </w:pPr>
      <w:r w:rsidRPr="00401A5C">
        <w:rPr>
          <w:rFonts w:ascii="Arial" w:hAnsi="Arial" w:cs="Arial"/>
        </w:rPr>
        <w:t>Dílo je provedeno, je-li jeho výsledek, tedy zhotovený díl dokončen a předán objednateli na základě oboustranně podepsaného</w:t>
      </w:r>
      <w:r w:rsidR="00EB3110">
        <w:rPr>
          <w:rFonts w:ascii="Arial" w:hAnsi="Arial" w:cs="Arial"/>
        </w:rPr>
        <w:t xml:space="preserve"> dodacího listu</w:t>
      </w:r>
      <w:r w:rsidRPr="00401A5C">
        <w:rPr>
          <w:rFonts w:ascii="Arial" w:hAnsi="Arial" w:cs="Arial"/>
        </w:rPr>
        <w:t xml:space="preserve">. </w:t>
      </w:r>
      <w:r w:rsidR="00401A5C" w:rsidRPr="00401A5C">
        <w:rPr>
          <w:rFonts w:ascii="Arial" w:hAnsi="Arial" w:cs="Arial"/>
        </w:rPr>
        <w:t>Příslušné díly musí být ve vhodném přepravním a manipulačním uskupení, řádně zabezpečeném proti samovolnému uvolnění, povětrnostním vlivům a pohybu jednotlivých kusů.</w:t>
      </w:r>
    </w:p>
    <w:p w14:paraId="11E8D058" w14:textId="28CEF482" w:rsidR="00F90966" w:rsidRPr="00466B39" w:rsidRDefault="00F90966" w:rsidP="00401A5C">
      <w:pPr>
        <w:numPr>
          <w:ilvl w:val="0"/>
          <w:numId w:val="9"/>
        </w:numPr>
        <w:tabs>
          <w:tab w:val="clear" w:pos="360"/>
        </w:tabs>
        <w:spacing w:after="120"/>
        <w:ind w:left="425" w:hanging="425"/>
        <w:jc w:val="both"/>
        <w:rPr>
          <w:rFonts w:ascii="Arial" w:hAnsi="Arial" w:cs="Arial"/>
        </w:rPr>
      </w:pPr>
      <w:r w:rsidRPr="00466B39">
        <w:rPr>
          <w:rFonts w:ascii="Arial" w:hAnsi="Arial" w:cs="Arial"/>
        </w:rPr>
        <w:t xml:space="preserve">Předání a převzetí předmětu </w:t>
      </w:r>
      <w:r w:rsidR="00E77FF4">
        <w:rPr>
          <w:rFonts w:ascii="Arial" w:hAnsi="Arial" w:cs="Arial"/>
        </w:rPr>
        <w:t>díla</w:t>
      </w:r>
      <w:r w:rsidR="00E77FF4" w:rsidRPr="00466B39">
        <w:rPr>
          <w:rFonts w:ascii="Arial" w:hAnsi="Arial" w:cs="Arial"/>
        </w:rPr>
        <w:t xml:space="preserve"> </w:t>
      </w:r>
      <w:r w:rsidRPr="00466B39">
        <w:rPr>
          <w:rFonts w:ascii="Arial" w:hAnsi="Arial" w:cs="Arial"/>
        </w:rPr>
        <w:t xml:space="preserve">bude potvrzeno </w:t>
      </w:r>
      <w:r w:rsidR="00EB3110" w:rsidRPr="0062400B">
        <w:rPr>
          <w:rFonts w:ascii="Arial" w:hAnsi="Arial" w:cs="Arial"/>
        </w:rPr>
        <w:t>dodacím listem</w:t>
      </w:r>
      <w:r w:rsidRPr="0062400B">
        <w:rPr>
          <w:rFonts w:ascii="Arial" w:hAnsi="Arial" w:cs="Arial"/>
        </w:rPr>
        <w:t>,</w:t>
      </w:r>
      <w:r w:rsidRPr="00466B39">
        <w:rPr>
          <w:rFonts w:ascii="Arial" w:hAnsi="Arial" w:cs="Arial"/>
        </w:rPr>
        <w:t xml:space="preserve"> vystaveným zhotovitelem a předaném objednateli. Zhotovitel je povinen současně s</w:t>
      </w:r>
      <w:r w:rsidR="00B11793">
        <w:rPr>
          <w:rFonts w:ascii="Arial" w:hAnsi="Arial" w:cs="Arial"/>
        </w:rPr>
        <w:t xml:space="preserve"> předávacím protokolem </w:t>
      </w:r>
      <w:r w:rsidRPr="00466B39">
        <w:rPr>
          <w:rFonts w:ascii="Arial" w:hAnsi="Arial" w:cs="Arial"/>
        </w:rPr>
        <w:t>dodat i potvrzený průvodní list a měřicí protokol (kontrolní kartu) dan</w:t>
      </w:r>
      <w:r w:rsidR="00554B6E">
        <w:rPr>
          <w:rFonts w:ascii="Arial" w:hAnsi="Arial" w:cs="Arial"/>
        </w:rPr>
        <w:t>ého dílu.</w:t>
      </w:r>
    </w:p>
    <w:p w14:paraId="2B8D7565" w14:textId="0CFCDE5F" w:rsidR="00FC096F" w:rsidRPr="0027630D" w:rsidRDefault="00645514" w:rsidP="007E123D">
      <w:pPr>
        <w:numPr>
          <w:ilvl w:val="0"/>
          <w:numId w:val="9"/>
        </w:numPr>
        <w:tabs>
          <w:tab w:val="clear" w:pos="360"/>
        </w:tabs>
        <w:spacing w:after="80"/>
        <w:ind w:left="426" w:hanging="426"/>
        <w:jc w:val="both"/>
        <w:rPr>
          <w:rFonts w:ascii="Arial" w:hAnsi="Arial" w:cs="Arial"/>
        </w:rPr>
      </w:pPr>
      <w:r>
        <w:rPr>
          <w:rFonts w:ascii="Arial" w:hAnsi="Arial" w:cs="Arial"/>
        </w:rPr>
        <w:t>Dodací list</w:t>
      </w:r>
      <w:r w:rsidR="00FC096F" w:rsidRPr="0027630D">
        <w:rPr>
          <w:rFonts w:ascii="Arial" w:hAnsi="Arial" w:cs="Arial"/>
        </w:rPr>
        <w:t xml:space="preserve"> musí obsahovat alespoň následující náležitosti:</w:t>
      </w:r>
    </w:p>
    <w:p w14:paraId="6CDD6AB9" w14:textId="77777777" w:rsidR="00C76B43" w:rsidRDefault="00C76B43" w:rsidP="007E123D">
      <w:pPr>
        <w:numPr>
          <w:ilvl w:val="0"/>
          <w:numId w:val="10"/>
        </w:numPr>
        <w:spacing w:after="80"/>
        <w:ind w:left="709" w:hanging="283"/>
        <w:jc w:val="both"/>
        <w:rPr>
          <w:rFonts w:ascii="Arial" w:hAnsi="Arial" w:cs="Arial"/>
        </w:rPr>
      </w:pPr>
      <w:r w:rsidRPr="0027630D">
        <w:rPr>
          <w:rFonts w:ascii="Arial" w:hAnsi="Arial" w:cs="Arial"/>
        </w:rPr>
        <w:t xml:space="preserve">číslo </w:t>
      </w:r>
      <w:r w:rsidR="00E77FF4">
        <w:rPr>
          <w:rFonts w:ascii="Arial" w:hAnsi="Arial" w:cs="Arial"/>
        </w:rPr>
        <w:t xml:space="preserve">dílčí smlouvy (potvrzené </w:t>
      </w:r>
      <w:r w:rsidRPr="0027630D">
        <w:rPr>
          <w:rFonts w:ascii="Arial" w:hAnsi="Arial" w:cs="Arial"/>
        </w:rPr>
        <w:t>objednáv</w:t>
      </w:r>
      <w:r w:rsidR="008E67D5">
        <w:rPr>
          <w:rFonts w:ascii="Arial" w:hAnsi="Arial" w:cs="Arial"/>
        </w:rPr>
        <w:t>ky</w:t>
      </w:r>
      <w:r w:rsidR="00E77FF4">
        <w:rPr>
          <w:rFonts w:ascii="Arial" w:hAnsi="Arial" w:cs="Arial"/>
        </w:rPr>
        <w:t>)</w:t>
      </w:r>
      <w:r w:rsidRPr="0027630D">
        <w:rPr>
          <w:rFonts w:ascii="Arial" w:hAnsi="Arial" w:cs="Arial"/>
        </w:rPr>
        <w:t>,</w:t>
      </w:r>
    </w:p>
    <w:p w14:paraId="05541C8B" w14:textId="77777777" w:rsidR="00E77FF4" w:rsidRPr="0027630D" w:rsidRDefault="00E77FF4" w:rsidP="007E123D">
      <w:pPr>
        <w:numPr>
          <w:ilvl w:val="0"/>
          <w:numId w:val="10"/>
        </w:numPr>
        <w:spacing w:after="80"/>
        <w:ind w:left="709" w:hanging="283"/>
        <w:jc w:val="both"/>
        <w:rPr>
          <w:rFonts w:ascii="Arial" w:hAnsi="Arial" w:cs="Arial"/>
        </w:rPr>
      </w:pPr>
      <w:r>
        <w:rPr>
          <w:rFonts w:ascii="Arial" w:hAnsi="Arial" w:cs="Arial"/>
        </w:rPr>
        <w:t>číslo této smlouvy,</w:t>
      </w:r>
    </w:p>
    <w:p w14:paraId="06D7B22D" w14:textId="77777777" w:rsidR="00FC096F"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označení smluvních stran;</w:t>
      </w:r>
    </w:p>
    <w:p w14:paraId="1BDB2C3C" w14:textId="77777777" w:rsidR="00681C32"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 xml:space="preserve">datum a místo předání </w:t>
      </w:r>
      <w:r w:rsidR="00833D12">
        <w:rPr>
          <w:rFonts w:ascii="Arial" w:hAnsi="Arial" w:cs="Arial"/>
        </w:rPr>
        <w:t>zhotovených</w:t>
      </w:r>
      <w:r w:rsidR="00250EA5">
        <w:rPr>
          <w:rFonts w:ascii="Arial" w:hAnsi="Arial" w:cs="Arial"/>
        </w:rPr>
        <w:t xml:space="preserve"> </w:t>
      </w:r>
      <w:r w:rsidR="003E0725">
        <w:rPr>
          <w:rFonts w:ascii="Arial" w:hAnsi="Arial" w:cs="Arial"/>
        </w:rPr>
        <w:t>dílů</w:t>
      </w:r>
      <w:r w:rsidRPr="0027630D">
        <w:rPr>
          <w:rFonts w:ascii="Arial" w:hAnsi="Arial" w:cs="Arial"/>
        </w:rPr>
        <w:t>;</w:t>
      </w:r>
    </w:p>
    <w:p w14:paraId="423CC301" w14:textId="77777777" w:rsidR="0036551F" w:rsidRPr="00681C32" w:rsidRDefault="0036551F" w:rsidP="00681C32">
      <w:pPr>
        <w:numPr>
          <w:ilvl w:val="0"/>
          <w:numId w:val="10"/>
        </w:numPr>
        <w:spacing w:after="80"/>
        <w:ind w:left="709" w:hanging="283"/>
        <w:jc w:val="both"/>
        <w:rPr>
          <w:rFonts w:ascii="Arial" w:hAnsi="Arial" w:cs="Arial"/>
          <w:color w:val="000000"/>
        </w:rPr>
      </w:pPr>
      <w:r w:rsidRPr="00681C32">
        <w:rPr>
          <w:rFonts w:ascii="Arial" w:hAnsi="Arial" w:cs="Arial"/>
          <w:color w:val="000000"/>
        </w:rPr>
        <w:t>specifikace položky - dílce, na kterém bylo provedeno dílo dle Přílohy č. 1 (v souladu s požadavkem na čl. IV. Značení dodávek dílů dle Přílohy č.</w:t>
      </w:r>
      <w:r w:rsidR="001768C1">
        <w:rPr>
          <w:rFonts w:ascii="Arial" w:hAnsi="Arial" w:cs="Arial"/>
          <w:color w:val="000000"/>
        </w:rPr>
        <w:t xml:space="preserve"> </w:t>
      </w:r>
      <w:r w:rsidRPr="00681C32">
        <w:rPr>
          <w:rFonts w:ascii="Arial" w:hAnsi="Arial" w:cs="Arial"/>
          <w:color w:val="000000"/>
        </w:rPr>
        <w:t>2)</w:t>
      </w:r>
    </w:p>
    <w:p w14:paraId="3011C299" w14:textId="77777777" w:rsidR="00FC096F"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 xml:space="preserve">případné výhrady </w:t>
      </w:r>
      <w:r w:rsidR="00E7649B">
        <w:rPr>
          <w:rFonts w:ascii="Arial" w:hAnsi="Arial" w:cs="Arial"/>
        </w:rPr>
        <w:t>objednatele</w:t>
      </w:r>
      <w:r w:rsidRPr="0027630D">
        <w:rPr>
          <w:rFonts w:ascii="Arial" w:hAnsi="Arial" w:cs="Arial"/>
        </w:rPr>
        <w:t xml:space="preserve"> k přebíran</w:t>
      </w:r>
      <w:r w:rsidR="00E77FF4">
        <w:rPr>
          <w:rFonts w:ascii="Arial" w:hAnsi="Arial" w:cs="Arial"/>
        </w:rPr>
        <w:t>ým</w:t>
      </w:r>
      <w:r w:rsidRPr="0027630D">
        <w:rPr>
          <w:rFonts w:ascii="Arial" w:hAnsi="Arial" w:cs="Arial"/>
        </w:rPr>
        <w:t xml:space="preserve"> </w:t>
      </w:r>
      <w:r w:rsidR="00833D12">
        <w:rPr>
          <w:rFonts w:ascii="Arial" w:hAnsi="Arial" w:cs="Arial"/>
        </w:rPr>
        <w:t>zhotovený</w:t>
      </w:r>
      <w:r w:rsidR="00E77FF4">
        <w:rPr>
          <w:rFonts w:ascii="Arial" w:hAnsi="Arial" w:cs="Arial"/>
        </w:rPr>
        <w:t>m</w:t>
      </w:r>
      <w:r w:rsidR="00250EA5">
        <w:rPr>
          <w:rFonts w:ascii="Arial" w:hAnsi="Arial" w:cs="Arial"/>
        </w:rPr>
        <w:t xml:space="preserve"> </w:t>
      </w:r>
      <w:r w:rsidR="003E0725">
        <w:rPr>
          <w:rFonts w:ascii="Arial" w:hAnsi="Arial" w:cs="Arial"/>
        </w:rPr>
        <w:t>dílů</w:t>
      </w:r>
      <w:r w:rsidR="00E77FF4">
        <w:rPr>
          <w:rFonts w:ascii="Arial" w:hAnsi="Arial" w:cs="Arial"/>
        </w:rPr>
        <w:t>m</w:t>
      </w:r>
      <w:r w:rsidRPr="0027630D">
        <w:rPr>
          <w:rFonts w:ascii="Arial" w:hAnsi="Arial" w:cs="Arial"/>
        </w:rPr>
        <w:t>;</w:t>
      </w:r>
    </w:p>
    <w:p w14:paraId="34633B21" w14:textId="77777777" w:rsidR="00FC096F"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 xml:space="preserve">případný důvod </w:t>
      </w:r>
      <w:r w:rsidR="00E7649B">
        <w:rPr>
          <w:rFonts w:ascii="Arial" w:hAnsi="Arial" w:cs="Arial"/>
        </w:rPr>
        <w:t>objednatele</w:t>
      </w:r>
      <w:r w:rsidRPr="0027630D">
        <w:rPr>
          <w:rFonts w:ascii="Arial" w:hAnsi="Arial" w:cs="Arial"/>
        </w:rPr>
        <w:t xml:space="preserve"> pro odmítnutí převzetí </w:t>
      </w:r>
      <w:r w:rsidR="00833D12">
        <w:rPr>
          <w:rFonts w:ascii="Arial" w:hAnsi="Arial" w:cs="Arial"/>
        </w:rPr>
        <w:t>zhotovených</w:t>
      </w:r>
      <w:r w:rsidR="00250EA5">
        <w:rPr>
          <w:rFonts w:ascii="Arial" w:hAnsi="Arial" w:cs="Arial"/>
        </w:rPr>
        <w:t xml:space="preserve"> </w:t>
      </w:r>
      <w:r w:rsidR="003E0725">
        <w:rPr>
          <w:rFonts w:ascii="Arial" w:hAnsi="Arial" w:cs="Arial"/>
        </w:rPr>
        <w:t>dílů</w:t>
      </w:r>
      <w:r w:rsidRPr="0027630D">
        <w:rPr>
          <w:rFonts w:ascii="Arial" w:hAnsi="Arial" w:cs="Arial"/>
        </w:rPr>
        <w:t>;</w:t>
      </w:r>
    </w:p>
    <w:p w14:paraId="5DE028C5" w14:textId="77777777" w:rsidR="00A62C84" w:rsidRPr="0027630D" w:rsidRDefault="00FC096F" w:rsidP="00401A5C">
      <w:pPr>
        <w:numPr>
          <w:ilvl w:val="0"/>
          <w:numId w:val="10"/>
        </w:numPr>
        <w:spacing w:after="120"/>
        <w:ind w:left="709" w:hanging="284"/>
        <w:jc w:val="both"/>
        <w:rPr>
          <w:rFonts w:ascii="Arial" w:hAnsi="Arial" w:cs="Arial"/>
        </w:rPr>
      </w:pPr>
      <w:r w:rsidRPr="0027630D">
        <w:rPr>
          <w:rFonts w:ascii="Arial" w:hAnsi="Arial" w:cs="Arial"/>
        </w:rPr>
        <w:t>podpisy smluvních stran, resp. jimi pověřených osob.</w:t>
      </w:r>
    </w:p>
    <w:p w14:paraId="7B88E7DA" w14:textId="2A958126" w:rsidR="00FC096F" w:rsidRPr="0027630D" w:rsidRDefault="00E7649B" w:rsidP="00524E71">
      <w:pPr>
        <w:numPr>
          <w:ilvl w:val="0"/>
          <w:numId w:val="9"/>
        </w:numPr>
        <w:tabs>
          <w:tab w:val="clear" w:pos="360"/>
        </w:tabs>
        <w:spacing w:after="80"/>
        <w:ind w:left="426" w:hanging="426"/>
        <w:jc w:val="both"/>
        <w:rPr>
          <w:rFonts w:ascii="Arial" w:hAnsi="Arial" w:cs="Arial"/>
        </w:rPr>
      </w:pPr>
      <w:r>
        <w:rPr>
          <w:rFonts w:ascii="Arial" w:hAnsi="Arial" w:cs="Arial"/>
        </w:rPr>
        <w:t>Objednatel</w:t>
      </w:r>
      <w:r w:rsidR="00FC096F" w:rsidRPr="0027630D">
        <w:rPr>
          <w:rFonts w:ascii="Arial" w:hAnsi="Arial" w:cs="Arial"/>
        </w:rPr>
        <w:t xml:space="preserve"> není povinen převzít </w:t>
      </w:r>
      <w:r w:rsidR="00184232">
        <w:rPr>
          <w:rFonts w:ascii="Arial" w:hAnsi="Arial" w:cs="Arial"/>
        </w:rPr>
        <w:t>zhotovené</w:t>
      </w:r>
      <w:r w:rsidR="001C7E38">
        <w:rPr>
          <w:rFonts w:ascii="Arial" w:hAnsi="Arial" w:cs="Arial"/>
        </w:rPr>
        <w:t xml:space="preserve"> </w:t>
      </w:r>
      <w:r w:rsidR="00CB63DE">
        <w:rPr>
          <w:rFonts w:ascii="Arial" w:hAnsi="Arial" w:cs="Arial"/>
        </w:rPr>
        <w:t>díly</w:t>
      </w:r>
      <w:r w:rsidR="001C7E38">
        <w:rPr>
          <w:rFonts w:ascii="Arial" w:hAnsi="Arial" w:cs="Arial"/>
        </w:rPr>
        <w:t xml:space="preserve"> </w:t>
      </w:r>
      <w:r w:rsidR="00FC096F" w:rsidRPr="0027630D">
        <w:rPr>
          <w:rFonts w:ascii="Arial" w:hAnsi="Arial" w:cs="Arial"/>
        </w:rPr>
        <w:t>zejména v následujících případech:</w:t>
      </w:r>
    </w:p>
    <w:p w14:paraId="1B34C419" w14:textId="77777777" w:rsidR="00966901" w:rsidRPr="0027630D" w:rsidRDefault="00966901" w:rsidP="00966901">
      <w:pPr>
        <w:numPr>
          <w:ilvl w:val="0"/>
          <w:numId w:val="11"/>
        </w:numPr>
        <w:spacing w:after="80"/>
        <w:ind w:left="709" w:hanging="283"/>
        <w:jc w:val="both"/>
        <w:rPr>
          <w:rFonts w:ascii="Arial" w:hAnsi="Arial" w:cs="Arial"/>
        </w:rPr>
      </w:pPr>
      <w:r>
        <w:rPr>
          <w:rFonts w:ascii="Arial" w:hAnsi="Arial" w:cs="Arial"/>
        </w:rPr>
        <w:t>díly</w:t>
      </w:r>
      <w:r w:rsidRPr="0027630D">
        <w:rPr>
          <w:rFonts w:ascii="Arial" w:hAnsi="Arial" w:cs="Arial"/>
        </w:rPr>
        <w:t xml:space="preserve"> vykazuj</w:t>
      </w:r>
      <w:r>
        <w:rPr>
          <w:rFonts w:ascii="Arial" w:hAnsi="Arial" w:cs="Arial"/>
        </w:rPr>
        <w:t>í</w:t>
      </w:r>
      <w:r w:rsidRPr="0027630D">
        <w:rPr>
          <w:rFonts w:ascii="Arial" w:hAnsi="Arial" w:cs="Arial"/>
        </w:rPr>
        <w:t xml:space="preserve"> zjevné známky</w:t>
      </w:r>
      <w:r>
        <w:rPr>
          <w:rFonts w:ascii="Arial" w:hAnsi="Arial" w:cs="Arial"/>
        </w:rPr>
        <w:t xml:space="preserve"> mechanického</w:t>
      </w:r>
      <w:r w:rsidRPr="0027630D">
        <w:rPr>
          <w:rFonts w:ascii="Arial" w:hAnsi="Arial" w:cs="Arial"/>
        </w:rPr>
        <w:t xml:space="preserve"> poškození či nežádoucích chemických reakcí (</w:t>
      </w:r>
      <w:r>
        <w:rPr>
          <w:rFonts w:ascii="Arial" w:hAnsi="Arial" w:cs="Arial"/>
        </w:rPr>
        <w:t xml:space="preserve">nerovnost, </w:t>
      </w:r>
      <w:r w:rsidRPr="0027630D">
        <w:rPr>
          <w:rFonts w:ascii="Arial" w:hAnsi="Arial" w:cs="Arial"/>
        </w:rPr>
        <w:t>koroze</w:t>
      </w:r>
      <w:r>
        <w:rPr>
          <w:rFonts w:ascii="Arial" w:hAnsi="Arial" w:cs="Arial"/>
        </w:rPr>
        <w:t>,</w:t>
      </w:r>
      <w:r w:rsidRPr="00FE07A7">
        <w:rPr>
          <w:rFonts w:ascii="Arial" w:hAnsi="Arial" w:cs="Arial"/>
          <w:sz w:val="22"/>
          <w:szCs w:val="22"/>
        </w:rPr>
        <w:t xml:space="preserve"> </w:t>
      </w:r>
      <w:r w:rsidRPr="00FE07A7">
        <w:rPr>
          <w:rFonts w:ascii="Arial" w:hAnsi="Arial" w:cs="Arial"/>
        </w:rPr>
        <w:t>viditelné vady pov</w:t>
      </w:r>
      <w:r>
        <w:rPr>
          <w:rFonts w:ascii="Arial" w:hAnsi="Arial" w:cs="Arial"/>
        </w:rPr>
        <w:t>rchu</w:t>
      </w:r>
      <w:r w:rsidRPr="00FE07A7">
        <w:rPr>
          <w:rFonts w:ascii="Arial" w:hAnsi="Arial" w:cs="Arial"/>
        </w:rPr>
        <w:t>, jako jsou puchýře, důlky, trhliny</w:t>
      </w:r>
      <w:r>
        <w:rPr>
          <w:rFonts w:ascii="Arial" w:hAnsi="Arial" w:cs="Arial"/>
        </w:rPr>
        <w:t xml:space="preserve">, nedostatečně nanesený zinkovaný a </w:t>
      </w:r>
      <w:proofErr w:type="spellStart"/>
      <w:r>
        <w:rPr>
          <w:rFonts w:ascii="Arial" w:hAnsi="Arial" w:cs="Arial"/>
        </w:rPr>
        <w:t>chromátový</w:t>
      </w:r>
      <w:proofErr w:type="spellEnd"/>
      <w:r>
        <w:rPr>
          <w:rFonts w:ascii="Arial" w:hAnsi="Arial" w:cs="Arial"/>
        </w:rPr>
        <w:t xml:space="preserve"> povlak, neprůchozí závity apod.</w:t>
      </w:r>
      <w:r w:rsidRPr="0027630D">
        <w:rPr>
          <w:rFonts w:ascii="Arial" w:hAnsi="Arial" w:cs="Arial"/>
        </w:rPr>
        <w:t xml:space="preserve">); </w:t>
      </w:r>
    </w:p>
    <w:p w14:paraId="2B6880E0" w14:textId="66E33037" w:rsidR="00FC096F" w:rsidRPr="0027630D" w:rsidRDefault="007E33B2" w:rsidP="001C3572">
      <w:pPr>
        <w:numPr>
          <w:ilvl w:val="0"/>
          <w:numId w:val="11"/>
        </w:numPr>
        <w:spacing w:after="80"/>
        <w:jc w:val="both"/>
        <w:rPr>
          <w:rFonts w:ascii="Arial" w:hAnsi="Arial" w:cs="Arial"/>
        </w:rPr>
      </w:pPr>
      <w:r>
        <w:rPr>
          <w:rFonts w:ascii="Arial" w:hAnsi="Arial" w:cs="Arial"/>
        </w:rPr>
        <w:t>díly</w:t>
      </w:r>
      <w:r w:rsidR="005C4146">
        <w:rPr>
          <w:rFonts w:ascii="Arial" w:hAnsi="Arial" w:cs="Arial"/>
        </w:rPr>
        <w:t xml:space="preserve"> </w:t>
      </w:r>
      <w:r w:rsidR="001C3572" w:rsidRPr="001C3572">
        <w:rPr>
          <w:rFonts w:ascii="Arial" w:hAnsi="Arial" w:cs="Arial"/>
        </w:rPr>
        <w:t>byly zhotovitelem připraveny k předání objednateli v nevhodném uskupení</w:t>
      </w:r>
      <w:r w:rsidR="00FC096F" w:rsidRPr="0027630D">
        <w:rPr>
          <w:rFonts w:ascii="Arial" w:hAnsi="Arial" w:cs="Arial"/>
        </w:rPr>
        <w:t xml:space="preserve">, znemožňujícím jejich manipulaci pomocí technického vybavení </w:t>
      </w:r>
      <w:r w:rsidR="00966901">
        <w:rPr>
          <w:rFonts w:ascii="Arial" w:hAnsi="Arial" w:cs="Arial"/>
        </w:rPr>
        <w:t>objednatele</w:t>
      </w:r>
      <w:r w:rsidR="00966901" w:rsidRPr="0027630D">
        <w:rPr>
          <w:rFonts w:ascii="Arial" w:hAnsi="Arial" w:cs="Arial"/>
        </w:rPr>
        <w:t xml:space="preserve"> </w:t>
      </w:r>
      <w:r w:rsidR="00FC096F" w:rsidRPr="0027630D">
        <w:rPr>
          <w:rFonts w:ascii="Arial" w:hAnsi="Arial" w:cs="Arial"/>
        </w:rPr>
        <w:t>umístěného v</w:t>
      </w:r>
      <w:r w:rsidR="005021E8">
        <w:rPr>
          <w:rFonts w:ascii="Arial" w:hAnsi="Arial" w:cs="Arial"/>
        </w:rPr>
        <w:t xml:space="preserve"> sídle </w:t>
      </w:r>
      <w:r w:rsidR="00966901">
        <w:rPr>
          <w:rFonts w:ascii="Arial" w:hAnsi="Arial" w:cs="Arial"/>
        </w:rPr>
        <w:t>objednatele</w:t>
      </w:r>
      <w:r w:rsidR="00FC096F" w:rsidRPr="0027630D">
        <w:rPr>
          <w:rFonts w:ascii="Arial" w:hAnsi="Arial" w:cs="Arial"/>
        </w:rPr>
        <w:t>;</w:t>
      </w:r>
    </w:p>
    <w:p w14:paraId="6324E1D9" w14:textId="77777777" w:rsidR="005021E8" w:rsidRPr="005021E8" w:rsidRDefault="007E33B2" w:rsidP="00401A5C">
      <w:pPr>
        <w:numPr>
          <w:ilvl w:val="0"/>
          <w:numId w:val="11"/>
        </w:numPr>
        <w:spacing w:after="120"/>
        <w:ind w:left="709" w:hanging="284"/>
        <w:jc w:val="both"/>
        <w:rPr>
          <w:rFonts w:ascii="Arial" w:hAnsi="Arial" w:cs="Arial"/>
        </w:rPr>
      </w:pPr>
      <w:r w:rsidRPr="00A7619D">
        <w:rPr>
          <w:rFonts w:ascii="Arial" w:hAnsi="Arial" w:cs="Arial"/>
        </w:rPr>
        <w:t>díly</w:t>
      </w:r>
      <w:r w:rsidR="001F7654" w:rsidRPr="00A7619D">
        <w:rPr>
          <w:rFonts w:ascii="Arial" w:hAnsi="Arial" w:cs="Arial"/>
        </w:rPr>
        <w:t xml:space="preserve"> </w:t>
      </w:r>
      <w:r w:rsidR="00FF37AC" w:rsidRPr="00A7619D">
        <w:rPr>
          <w:rFonts w:ascii="Arial" w:hAnsi="Arial" w:cs="Arial"/>
        </w:rPr>
        <w:t>nespl</w:t>
      </w:r>
      <w:r w:rsidR="00FF37AC" w:rsidRPr="00663C59">
        <w:rPr>
          <w:rFonts w:ascii="Arial" w:hAnsi="Arial" w:cs="Arial"/>
        </w:rPr>
        <w:t>ňují</w:t>
      </w:r>
      <w:r w:rsidR="00FC096F" w:rsidRPr="00663C59">
        <w:rPr>
          <w:rFonts w:ascii="Arial" w:hAnsi="Arial" w:cs="Arial"/>
        </w:rPr>
        <w:t> kvalitativními požadavky uveden</w:t>
      </w:r>
      <w:r w:rsidR="00FF37AC" w:rsidRPr="00663C59">
        <w:rPr>
          <w:rFonts w:ascii="Arial" w:hAnsi="Arial" w:cs="Arial"/>
        </w:rPr>
        <w:t>é</w:t>
      </w:r>
      <w:r w:rsidR="00FC096F" w:rsidRPr="00663C59">
        <w:rPr>
          <w:rFonts w:ascii="Arial" w:hAnsi="Arial" w:cs="Arial"/>
        </w:rPr>
        <w:t xml:space="preserve"> v příloze č. </w:t>
      </w:r>
      <w:r w:rsidRPr="00663C59">
        <w:rPr>
          <w:rFonts w:ascii="Arial" w:hAnsi="Arial" w:cs="Arial"/>
        </w:rPr>
        <w:t>2</w:t>
      </w:r>
      <w:r w:rsidR="00FC096F" w:rsidRPr="00663C59">
        <w:rPr>
          <w:rFonts w:ascii="Arial" w:hAnsi="Arial" w:cs="Arial"/>
        </w:rPr>
        <w:t xml:space="preserve"> této smlouvy</w:t>
      </w:r>
      <w:r w:rsidR="00401A5C">
        <w:rPr>
          <w:rFonts w:ascii="Arial" w:hAnsi="Arial" w:cs="Arial"/>
        </w:rPr>
        <w:t>.</w:t>
      </w:r>
    </w:p>
    <w:p w14:paraId="18F91ED2" w14:textId="2A821C03" w:rsidR="00D65C0A" w:rsidRPr="00F20163" w:rsidRDefault="00D65C0A" w:rsidP="0046539B">
      <w:pPr>
        <w:numPr>
          <w:ilvl w:val="0"/>
          <w:numId w:val="9"/>
        </w:numPr>
        <w:tabs>
          <w:tab w:val="clear" w:pos="360"/>
        </w:tabs>
        <w:spacing w:after="80"/>
        <w:ind w:left="426" w:hanging="426"/>
        <w:jc w:val="both"/>
        <w:rPr>
          <w:rFonts w:ascii="Arial" w:hAnsi="Arial" w:cs="Arial"/>
        </w:rPr>
      </w:pPr>
      <w:r w:rsidRPr="003B2C85">
        <w:rPr>
          <w:rFonts w:ascii="Arial" w:hAnsi="Arial" w:cs="Arial"/>
        </w:rPr>
        <w:t>Objedn</w:t>
      </w:r>
      <w:r>
        <w:rPr>
          <w:rFonts w:ascii="Arial" w:hAnsi="Arial" w:cs="Arial"/>
        </w:rPr>
        <w:t xml:space="preserve">atel podepíše </w:t>
      </w:r>
      <w:r w:rsidR="00645514">
        <w:rPr>
          <w:rFonts w:ascii="Arial" w:hAnsi="Arial" w:cs="Arial"/>
        </w:rPr>
        <w:t>dodací list</w:t>
      </w:r>
      <w:r w:rsidR="00701E58">
        <w:rPr>
          <w:rFonts w:ascii="Arial" w:hAnsi="Arial" w:cs="Arial"/>
        </w:rPr>
        <w:t xml:space="preserve"> </w:t>
      </w:r>
      <w:r w:rsidRPr="003B2C85">
        <w:rPr>
          <w:rFonts w:ascii="Arial" w:hAnsi="Arial" w:cs="Arial"/>
        </w:rPr>
        <w:t>až poté, co provede kontrolu množství zhotovených dílů</w:t>
      </w:r>
      <w:r>
        <w:rPr>
          <w:rFonts w:ascii="Arial" w:hAnsi="Arial" w:cs="Arial"/>
        </w:rPr>
        <w:t xml:space="preserve">. Podpisem </w:t>
      </w:r>
      <w:r w:rsidR="000A465F">
        <w:rPr>
          <w:rFonts w:ascii="Arial" w:hAnsi="Arial" w:cs="Arial"/>
        </w:rPr>
        <w:t>dodacího listu</w:t>
      </w:r>
      <w:r w:rsidRPr="003B2C85">
        <w:rPr>
          <w:rFonts w:ascii="Arial" w:hAnsi="Arial" w:cs="Arial"/>
        </w:rPr>
        <w:t xml:space="preserve"> objednatel potvrzuje toliko skutečnost, že v</w:t>
      </w:r>
      <w:r w:rsidR="00003304">
        <w:rPr>
          <w:rFonts w:ascii="Arial" w:hAnsi="Arial" w:cs="Arial"/>
        </w:rPr>
        <w:t> </w:t>
      </w:r>
      <w:r w:rsidR="000A465F">
        <w:rPr>
          <w:rFonts w:ascii="Arial" w:hAnsi="Arial" w:cs="Arial"/>
        </w:rPr>
        <w:t>dodacím listu</w:t>
      </w:r>
      <w:r w:rsidRPr="003B2C85">
        <w:rPr>
          <w:rFonts w:ascii="Arial" w:hAnsi="Arial" w:cs="Arial"/>
        </w:rPr>
        <w:t xml:space="preserve"> uvedené zhotovené díly byly objednateli předány, nikoli již to, že zhotovené díly netrpí vadami. Žádná skutečnost uvedená v tomto odstavci jakýmkoliv způsobem neomezuje práva objednatele z vadného plněn</w:t>
      </w:r>
      <w:r>
        <w:rPr>
          <w:rFonts w:ascii="Arial" w:hAnsi="Arial" w:cs="Arial"/>
        </w:rPr>
        <w:t>í</w:t>
      </w:r>
      <w:r w:rsidRPr="003B2C85">
        <w:rPr>
          <w:rFonts w:ascii="Arial" w:hAnsi="Arial" w:cs="Arial"/>
        </w:rPr>
        <w:t>, která je objednatel oprávněn uplatňovat kdykoli v průběhu záruční doby.</w:t>
      </w:r>
    </w:p>
    <w:p w14:paraId="282021BA" w14:textId="77777777" w:rsidR="00A7619D" w:rsidRDefault="00A7619D" w:rsidP="00401A5C">
      <w:pPr>
        <w:numPr>
          <w:ilvl w:val="0"/>
          <w:numId w:val="9"/>
        </w:numPr>
        <w:tabs>
          <w:tab w:val="clear" w:pos="360"/>
        </w:tabs>
        <w:spacing w:after="120"/>
        <w:ind w:left="425" w:hanging="425"/>
        <w:jc w:val="both"/>
        <w:rPr>
          <w:rFonts w:ascii="Arial" w:hAnsi="Arial" w:cs="Arial"/>
        </w:rPr>
      </w:pPr>
      <w:r w:rsidRPr="0027630D">
        <w:rPr>
          <w:rFonts w:ascii="Arial" w:hAnsi="Arial" w:cs="Arial"/>
        </w:rPr>
        <w:t xml:space="preserve">Zjistí-li </w:t>
      </w:r>
      <w:r>
        <w:rPr>
          <w:rFonts w:ascii="Arial" w:hAnsi="Arial" w:cs="Arial"/>
        </w:rPr>
        <w:t>zhotovitel</w:t>
      </w:r>
      <w:r w:rsidRPr="0027630D">
        <w:rPr>
          <w:rFonts w:ascii="Arial" w:hAnsi="Arial" w:cs="Arial"/>
        </w:rPr>
        <w:t xml:space="preserve"> existenci překážky bránící mu v</w:t>
      </w:r>
      <w:r w:rsidR="00663C59">
        <w:rPr>
          <w:rFonts w:ascii="Arial" w:hAnsi="Arial" w:cs="Arial"/>
        </w:rPr>
        <w:t xml:space="preserve">e zhotovení </w:t>
      </w:r>
      <w:r>
        <w:rPr>
          <w:rFonts w:ascii="Arial" w:hAnsi="Arial" w:cs="Arial"/>
        </w:rPr>
        <w:t>dílů</w:t>
      </w:r>
      <w:r w:rsidRPr="0027630D">
        <w:rPr>
          <w:rFonts w:ascii="Arial" w:hAnsi="Arial" w:cs="Arial"/>
        </w:rPr>
        <w:t xml:space="preserve"> dle této smlouvy, resp. p</w:t>
      </w:r>
      <w:r>
        <w:rPr>
          <w:rFonts w:ascii="Arial" w:hAnsi="Arial" w:cs="Arial"/>
        </w:rPr>
        <w:t>říslušné objednávky</w:t>
      </w:r>
      <w:r w:rsidRPr="0027630D">
        <w:rPr>
          <w:rFonts w:ascii="Arial" w:hAnsi="Arial" w:cs="Arial"/>
        </w:rPr>
        <w:t xml:space="preserve">, je bezodkladně povinen o této skutečnosti informovat </w:t>
      </w:r>
      <w:r>
        <w:rPr>
          <w:rFonts w:ascii="Arial" w:hAnsi="Arial" w:cs="Arial"/>
        </w:rPr>
        <w:t>objednatele</w:t>
      </w:r>
      <w:r w:rsidRPr="0027630D">
        <w:rPr>
          <w:rFonts w:ascii="Arial" w:hAnsi="Arial" w:cs="Arial"/>
        </w:rPr>
        <w:t xml:space="preserve">, nejpozději však do 24 hodin od tohoto zjištění a </w:t>
      </w:r>
      <w:r w:rsidRPr="00835CB6">
        <w:rPr>
          <w:rFonts w:ascii="Arial" w:hAnsi="Arial" w:cs="Arial"/>
        </w:rPr>
        <w:t>současně</w:t>
      </w:r>
      <w:r w:rsidRPr="0027630D">
        <w:rPr>
          <w:rFonts w:ascii="Arial" w:hAnsi="Arial" w:cs="Arial"/>
        </w:rPr>
        <w:t xml:space="preserve"> učinit veškeré nezbytné kroky vedoucí k eliminaci případné škody hrozící </w:t>
      </w:r>
      <w:r>
        <w:rPr>
          <w:rFonts w:ascii="Arial" w:hAnsi="Arial" w:cs="Arial"/>
        </w:rPr>
        <w:t>objednateli</w:t>
      </w:r>
      <w:r w:rsidRPr="0027630D">
        <w:rPr>
          <w:rFonts w:ascii="Arial" w:hAnsi="Arial" w:cs="Arial"/>
        </w:rPr>
        <w:t xml:space="preserve">, a to zejména obstarat náhradní plnění odpovídající nesplněnému závazku </w:t>
      </w:r>
      <w:r>
        <w:rPr>
          <w:rFonts w:ascii="Arial" w:hAnsi="Arial" w:cs="Arial"/>
        </w:rPr>
        <w:t>zhotovitele</w:t>
      </w:r>
      <w:r w:rsidRPr="0027630D">
        <w:rPr>
          <w:rFonts w:ascii="Arial" w:hAnsi="Arial" w:cs="Arial"/>
        </w:rPr>
        <w:t>.</w:t>
      </w:r>
    </w:p>
    <w:p w14:paraId="73BAA253" w14:textId="5C7964FF" w:rsidR="00FC096F" w:rsidRDefault="00FC096F" w:rsidP="00401A5C">
      <w:pPr>
        <w:numPr>
          <w:ilvl w:val="0"/>
          <w:numId w:val="9"/>
        </w:numPr>
        <w:tabs>
          <w:tab w:val="clear" w:pos="360"/>
        </w:tabs>
        <w:spacing w:after="120"/>
        <w:ind w:left="425" w:hanging="425"/>
        <w:jc w:val="both"/>
        <w:rPr>
          <w:rFonts w:ascii="Arial" w:hAnsi="Arial" w:cs="Arial"/>
        </w:rPr>
      </w:pPr>
      <w:r w:rsidRPr="0027630D">
        <w:rPr>
          <w:rFonts w:ascii="Arial" w:hAnsi="Arial" w:cs="Arial"/>
        </w:rPr>
        <w:t xml:space="preserve">V případě, že </w:t>
      </w:r>
      <w:r w:rsidR="00A55CB5">
        <w:rPr>
          <w:rFonts w:ascii="Arial" w:hAnsi="Arial" w:cs="Arial"/>
        </w:rPr>
        <w:t>zhotovitel</w:t>
      </w:r>
      <w:r w:rsidRPr="0027630D">
        <w:rPr>
          <w:rFonts w:ascii="Arial" w:hAnsi="Arial" w:cs="Arial"/>
        </w:rPr>
        <w:t xml:space="preserve"> nesplní svoji povinnost z této smlouv</w:t>
      </w:r>
      <w:r w:rsidR="00EF090A">
        <w:rPr>
          <w:rFonts w:ascii="Arial" w:hAnsi="Arial" w:cs="Arial"/>
        </w:rPr>
        <w:t xml:space="preserve">y, resp. </w:t>
      </w:r>
      <w:r w:rsidR="00342F24" w:rsidRPr="0027630D">
        <w:rPr>
          <w:rFonts w:ascii="Arial" w:hAnsi="Arial" w:cs="Arial"/>
        </w:rPr>
        <w:t>objednávky</w:t>
      </w:r>
      <w:r w:rsidRPr="0027630D">
        <w:rPr>
          <w:rFonts w:ascii="Arial" w:hAnsi="Arial" w:cs="Arial"/>
        </w:rPr>
        <w:t>, spočívající v</w:t>
      </w:r>
      <w:r w:rsidR="005021E8">
        <w:rPr>
          <w:rFonts w:ascii="Arial" w:hAnsi="Arial" w:cs="Arial"/>
        </w:rPr>
        <w:t xml:space="preserve"> průběžném</w:t>
      </w:r>
      <w:r w:rsidR="00D27FA2">
        <w:rPr>
          <w:rFonts w:ascii="Arial" w:hAnsi="Arial" w:cs="Arial"/>
        </w:rPr>
        <w:t xml:space="preserve"> zhotov</w:t>
      </w:r>
      <w:r w:rsidR="005021E8">
        <w:rPr>
          <w:rFonts w:ascii="Arial" w:hAnsi="Arial" w:cs="Arial"/>
        </w:rPr>
        <w:t>ová</w:t>
      </w:r>
      <w:r w:rsidR="00D27FA2">
        <w:rPr>
          <w:rFonts w:ascii="Arial" w:hAnsi="Arial" w:cs="Arial"/>
        </w:rPr>
        <w:t xml:space="preserve">ní </w:t>
      </w:r>
      <w:r w:rsidR="007E33B2">
        <w:rPr>
          <w:rFonts w:ascii="Arial" w:hAnsi="Arial" w:cs="Arial"/>
        </w:rPr>
        <w:t>dílů</w:t>
      </w:r>
      <w:r w:rsidR="009C3A92" w:rsidRPr="0027630D">
        <w:rPr>
          <w:rFonts w:ascii="Arial" w:hAnsi="Arial" w:cs="Arial"/>
        </w:rPr>
        <w:t xml:space="preserve"> </w:t>
      </w:r>
      <w:r w:rsidRPr="0027630D">
        <w:rPr>
          <w:rFonts w:ascii="Arial" w:hAnsi="Arial" w:cs="Arial"/>
        </w:rPr>
        <w:t xml:space="preserve">a současně neprodleně nezajistí náhradní plnění dle </w:t>
      </w:r>
      <w:r w:rsidR="006B5F10">
        <w:rPr>
          <w:rFonts w:ascii="Arial" w:hAnsi="Arial" w:cs="Arial"/>
        </w:rPr>
        <w:t xml:space="preserve">bodu </w:t>
      </w:r>
      <w:r w:rsidR="003E453C">
        <w:rPr>
          <w:rFonts w:ascii="Arial" w:hAnsi="Arial" w:cs="Arial"/>
        </w:rPr>
        <w:t>1</w:t>
      </w:r>
      <w:r w:rsidR="00CC17AF">
        <w:rPr>
          <w:rFonts w:ascii="Arial" w:hAnsi="Arial" w:cs="Arial"/>
        </w:rPr>
        <w:t>0</w:t>
      </w:r>
      <w:r w:rsidRPr="0027630D">
        <w:rPr>
          <w:rFonts w:ascii="Arial" w:hAnsi="Arial" w:cs="Arial"/>
        </w:rPr>
        <w:t xml:space="preserve"> tohoto článku smlouvy, je </w:t>
      </w:r>
      <w:r w:rsidR="006B00BD">
        <w:rPr>
          <w:rFonts w:ascii="Arial" w:hAnsi="Arial" w:cs="Arial"/>
        </w:rPr>
        <w:t>objednatel</w:t>
      </w:r>
      <w:r w:rsidRPr="0027630D">
        <w:rPr>
          <w:rFonts w:ascii="Arial" w:hAnsi="Arial" w:cs="Arial"/>
        </w:rPr>
        <w:t xml:space="preserve"> oprávněn zajistit si na náklady </w:t>
      </w:r>
      <w:r w:rsidR="00A55CB5">
        <w:rPr>
          <w:rFonts w:ascii="Arial" w:hAnsi="Arial" w:cs="Arial"/>
        </w:rPr>
        <w:t>zhotovitele</w:t>
      </w:r>
      <w:r w:rsidRPr="0027630D">
        <w:rPr>
          <w:rFonts w:ascii="Arial" w:hAnsi="Arial" w:cs="Arial"/>
        </w:rPr>
        <w:t xml:space="preserve"> náhradní plnění tak, aby nedošlo k přerušení či k jakémukoliv omezení činnosti </w:t>
      </w:r>
      <w:r w:rsidR="006B00BD">
        <w:rPr>
          <w:rFonts w:ascii="Arial" w:hAnsi="Arial" w:cs="Arial"/>
        </w:rPr>
        <w:t>objednatele</w:t>
      </w:r>
      <w:r w:rsidR="00A62C84">
        <w:rPr>
          <w:rFonts w:ascii="Arial" w:hAnsi="Arial" w:cs="Arial"/>
        </w:rPr>
        <w:t>.</w:t>
      </w:r>
    </w:p>
    <w:p w14:paraId="59F24E79" w14:textId="3673DF9C" w:rsidR="00A62C84" w:rsidRPr="009E249D" w:rsidRDefault="00551C5E" w:rsidP="001C3572">
      <w:pPr>
        <w:numPr>
          <w:ilvl w:val="0"/>
          <w:numId w:val="9"/>
        </w:numPr>
        <w:spacing w:after="120"/>
        <w:jc w:val="both"/>
        <w:rPr>
          <w:rFonts w:ascii="Arial" w:hAnsi="Arial" w:cs="Arial"/>
        </w:rPr>
      </w:pPr>
      <w:r>
        <w:rPr>
          <w:rFonts w:ascii="Arial" w:hAnsi="Arial" w:cs="Arial"/>
        </w:rPr>
        <w:t>Zhotovitel</w:t>
      </w:r>
      <w:r w:rsidR="00A62C84" w:rsidRPr="00A62C84">
        <w:rPr>
          <w:rFonts w:ascii="Arial" w:hAnsi="Arial" w:cs="Arial"/>
        </w:rPr>
        <w:t xml:space="preserve"> je povinen při </w:t>
      </w:r>
      <w:r w:rsidR="00F90966">
        <w:rPr>
          <w:rFonts w:ascii="Arial" w:hAnsi="Arial" w:cs="Arial"/>
        </w:rPr>
        <w:t>zhotovení</w:t>
      </w:r>
      <w:r w:rsidR="009D3FA0">
        <w:rPr>
          <w:rFonts w:ascii="Arial" w:hAnsi="Arial" w:cs="Arial"/>
        </w:rPr>
        <w:t xml:space="preserve"> dílů</w:t>
      </w:r>
      <w:r w:rsidR="00BE0508">
        <w:rPr>
          <w:rFonts w:ascii="Arial" w:hAnsi="Arial" w:cs="Arial"/>
        </w:rPr>
        <w:t xml:space="preserve"> </w:t>
      </w:r>
      <w:r w:rsidR="00A62C84" w:rsidRPr="00A62C84">
        <w:rPr>
          <w:rFonts w:ascii="Arial" w:hAnsi="Arial" w:cs="Arial"/>
        </w:rPr>
        <w:t xml:space="preserve">dodržovat jakost a normy </w:t>
      </w:r>
      <w:r w:rsidR="00CA0436">
        <w:rPr>
          <w:rFonts w:ascii="Arial" w:hAnsi="Arial" w:cs="Arial"/>
        </w:rPr>
        <w:t>nanášení zinkového povlaku</w:t>
      </w:r>
      <w:r w:rsidR="00A62C84" w:rsidRPr="00A62C84">
        <w:rPr>
          <w:rFonts w:ascii="Arial" w:hAnsi="Arial" w:cs="Arial"/>
        </w:rPr>
        <w:t xml:space="preserve"> materiálu, technologii povrchových úprav </w:t>
      </w:r>
      <w:r w:rsidR="00B440D0">
        <w:rPr>
          <w:rFonts w:ascii="Arial" w:hAnsi="Arial" w:cs="Arial"/>
        </w:rPr>
        <w:t xml:space="preserve">dle </w:t>
      </w:r>
      <w:r w:rsidR="00A62C84">
        <w:rPr>
          <w:rFonts w:ascii="Arial" w:hAnsi="Arial" w:cs="Arial"/>
        </w:rPr>
        <w:t>technické specifikace</w:t>
      </w:r>
      <w:r w:rsidR="00A62C84" w:rsidRPr="00A62C84">
        <w:rPr>
          <w:rFonts w:ascii="Arial" w:hAnsi="Arial" w:cs="Arial"/>
        </w:rPr>
        <w:t xml:space="preserve"> ze zadávací dokumentace této veřejné zakázky</w:t>
      </w:r>
      <w:r w:rsidR="00A0367E">
        <w:rPr>
          <w:rFonts w:ascii="Arial" w:hAnsi="Arial" w:cs="Arial"/>
        </w:rPr>
        <w:t xml:space="preserve"> a této smlouvy</w:t>
      </w:r>
      <w:r w:rsidR="00A62C84" w:rsidRPr="00A62C84">
        <w:rPr>
          <w:rFonts w:ascii="Arial" w:hAnsi="Arial" w:cs="Arial"/>
        </w:rPr>
        <w:t xml:space="preserve">. </w:t>
      </w:r>
      <w:r>
        <w:rPr>
          <w:rFonts w:ascii="Arial" w:hAnsi="Arial" w:cs="Arial"/>
        </w:rPr>
        <w:t xml:space="preserve">Zhotovitel </w:t>
      </w:r>
      <w:r w:rsidR="00A62C84" w:rsidRPr="00A62C84">
        <w:rPr>
          <w:rFonts w:ascii="Arial" w:hAnsi="Arial" w:cs="Arial"/>
        </w:rPr>
        <w:t>je také povinen chránit díly</w:t>
      </w:r>
      <w:r w:rsidR="00A0367E">
        <w:rPr>
          <w:rFonts w:ascii="Arial" w:hAnsi="Arial" w:cs="Arial"/>
        </w:rPr>
        <w:t xml:space="preserve"> objednatele</w:t>
      </w:r>
      <w:r w:rsidR="00A62C84" w:rsidRPr="00A62C84">
        <w:rPr>
          <w:rFonts w:ascii="Arial" w:hAnsi="Arial" w:cs="Arial"/>
        </w:rPr>
        <w:t xml:space="preserve"> před, v průběhu a po ukončení výrobní operace před </w:t>
      </w:r>
      <w:r w:rsidR="001C3572" w:rsidRPr="001C3572">
        <w:rPr>
          <w:rFonts w:ascii="Arial" w:hAnsi="Arial" w:cs="Arial"/>
        </w:rPr>
        <w:t xml:space="preserve">mechanickými, povětrnostními a jinými vlivy, které by </w:t>
      </w:r>
      <w:r w:rsidR="001C3572">
        <w:rPr>
          <w:rFonts w:ascii="Arial" w:hAnsi="Arial" w:cs="Arial"/>
        </w:rPr>
        <w:t>díly či materiál</w:t>
      </w:r>
      <w:r w:rsidR="001C3572" w:rsidRPr="001C3572">
        <w:rPr>
          <w:rFonts w:ascii="Arial" w:hAnsi="Arial" w:cs="Arial"/>
        </w:rPr>
        <w:t xml:space="preserve"> objednatele mohly poškodit technologicky i vzhledově (např. poškození dílů výbuchem plynů nashromážděných v dílech)</w:t>
      </w:r>
      <w:r w:rsidR="00A62C84" w:rsidRPr="00A62C84">
        <w:rPr>
          <w:rFonts w:ascii="Arial" w:hAnsi="Arial" w:cs="Arial"/>
        </w:rPr>
        <w:t>.</w:t>
      </w:r>
    </w:p>
    <w:p w14:paraId="3FB96FC5" w14:textId="71E5324F" w:rsidR="00554B6E" w:rsidRDefault="00C51966" w:rsidP="00FD1515">
      <w:pPr>
        <w:numPr>
          <w:ilvl w:val="0"/>
          <w:numId w:val="9"/>
        </w:numPr>
        <w:spacing w:before="120" w:after="120"/>
        <w:jc w:val="both"/>
        <w:rPr>
          <w:rFonts w:ascii="Arial" w:hAnsi="Arial" w:cs="Arial"/>
        </w:rPr>
      </w:pPr>
      <w:r>
        <w:rPr>
          <w:rFonts w:ascii="Arial" w:hAnsi="Arial" w:cs="Arial"/>
        </w:rPr>
        <w:t>Zhotovitel</w:t>
      </w:r>
      <w:r w:rsidR="00554B6E" w:rsidRPr="0027630D">
        <w:rPr>
          <w:rFonts w:ascii="Arial" w:hAnsi="Arial" w:cs="Arial"/>
        </w:rPr>
        <w:t xml:space="preserve"> je povinen při </w:t>
      </w:r>
      <w:r w:rsidR="00BD3DAF">
        <w:rPr>
          <w:rFonts w:ascii="Arial" w:hAnsi="Arial" w:cs="Arial"/>
        </w:rPr>
        <w:t xml:space="preserve">převzetí </w:t>
      </w:r>
      <w:r w:rsidR="00CE69E2">
        <w:rPr>
          <w:rFonts w:ascii="Arial" w:hAnsi="Arial" w:cs="Arial"/>
        </w:rPr>
        <w:t xml:space="preserve">a předání </w:t>
      </w:r>
      <w:r w:rsidR="00554B6E">
        <w:rPr>
          <w:rFonts w:ascii="Arial" w:hAnsi="Arial" w:cs="Arial"/>
        </w:rPr>
        <w:t>dílů</w:t>
      </w:r>
      <w:r w:rsidR="00554B6E" w:rsidRPr="0027630D">
        <w:rPr>
          <w:rFonts w:ascii="Arial" w:hAnsi="Arial" w:cs="Arial"/>
        </w:rPr>
        <w:t xml:space="preserve"> v </w:t>
      </w:r>
      <w:r w:rsidR="00BD3DAF">
        <w:rPr>
          <w:rFonts w:ascii="Arial" w:hAnsi="Arial" w:cs="Arial"/>
        </w:rPr>
        <w:t>sídle</w:t>
      </w:r>
      <w:r w:rsidR="00BD3DAF" w:rsidRPr="0027630D">
        <w:rPr>
          <w:rFonts w:ascii="Arial" w:hAnsi="Arial" w:cs="Arial"/>
        </w:rPr>
        <w:t xml:space="preserve"> </w:t>
      </w:r>
      <w:r>
        <w:rPr>
          <w:rFonts w:ascii="Arial" w:hAnsi="Arial" w:cs="Arial"/>
        </w:rPr>
        <w:t>objednatele</w:t>
      </w:r>
      <w:r w:rsidR="00554B6E" w:rsidRPr="0027630D">
        <w:rPr>
          <w:rFonts w:ascii="Arial" w:hAnsi="Arial" w:cs="Arial"/>
        </w:rPr>
        <w:t xml:space="preserve"> dodržovat veškeré zásady platné pro pohyb osob, vozidel a manipulaci s věcmi v tomto areálu, jako i respektovat zavedená bezpečnostní opatření</w:t>
      </w:r>
      <w:r w:rsidR="00FD1515">
        <w:t xml:space="preserve">, </w:t>
      </w:r>
      <w:r w:rsidR="00FD1515" w:rsidRPr="00FD1515">
        <w:rPr>
          <w:rFonts w:ascii="Arial" w:hAnsi="Arial" w:cs="Arial"/>
        </w:rPr>
        <w:t>které jsou specifikovány v příloze č. 3 této smlouvy</w:t>
      </w:r>
      <w:r w:rsidR="00554B6E" w:rsidRPr="0027630D">
        <w:rPr>
          <w:rFonts w:ascii="Arial" w:hAnsi="Arial" w:cs="Arial"/>
        </w:rPr>
        <w:t>. Jakákoliv manipulace s</w:t>
      </w:r>
      <w:r w:rsidR="00BD3DAF">
        <w:rPr>
          <w:rFonts w:ascii="Arial" w:hAnsi="Arial" w:cs="Arial"/>
        </w:rPr>
        <w:t> materiálem a zhotovenými díly</w:t>
      </w:r>
      <w:r w:rsidR="00554B6E" w:rsidRPr="0027630D">
        <w:rPr>
          <w:rFonts w:ascii="Arial" w:hAnsi="Arial" w:cs="Arial"/>
        </w:rPr>
        <w:t xml:space="preserve"> v</w:t>
      </w:r>
      <w:r w:rsidR="00BD3DAF">
        <w:rPr>
          <w:rFonts w:ascii="Arial" w:hAnsi="Arial" w:cs="Arial"/>
        </w:rPr>
        <w:t xml:space="preserve"> sídle </w:t>
      </w:r>
      <w:r w:rsidR="00CC17AF">
        <w:rPr>
          <w:rFonts w:ascii="Arial" w:hAnsi="Arial" w:cs="Arial"/>
        </w:rPr>
        <w:t>objednatele</w:t>
      </w:r>
      <w:r w:rsidR="00CC17AF" w:rsidRPr="0027630D">
        <w:rPr>
          <w:rFonts w:ascii="Arial" w:hAnsi="Arial" w:cs="Arial"/>
        </w:rPr>
        <w:t xml:space="preserve"> </w:t>
      </w:r>
      <w:r w:rsidR="00554B6E" w:rsidRPr="0027630D">
        <w:rPr>
          <w:rFonts w:ascii="Arial" w:hAnsi="Arial" w:cs="Arial"/>
        </w:rPr>
        <w:t>je možná pouze za př</w:t>
      </w:r>
      <w:r w:rsidR="00554B6E">
        <w:rPr>
          <w:rFonts w:ascii="Arial" w:hAnsi="Arial" w:cs="Arial"/>
        </w:rPr>
        <w:t>ítomnosti odpovědné</w:t>
      </w:r>
      <w:r w:rsidR="00554B6E" w:rsidRPr="0027630D">
        <w:rPr>
          <w:rFonts w:ascii="Arial" w:hAnsi="Arial" w:cs="Arial"/>
        </w:rPr>
        <w:t xml:space="preserve"> osoby pověřené </w:t>
      </w:r>
      <w:r w:rsidR="00CC17AF">
        <w:rPr>
          <w:rFonts w:ascii="Arial" w:hAnsi="Arial" w:cs="Arial"/>
        </w:rPr>
        <w:t>objednatelem</w:t>
      </w:r>
      <w:r w:rsidR="00554B6E">
        <w:rPr>
          <w:rFonts w:ascii="Arial" w:hAnsi="Arial" w:cs="Arial"/>
        </w:rPr>
        <w:t>.</w:t>
      </w:r>
    </w:p>
    <w:p w14:paraId="48019D0D" w14:textId="77777777" w:rsidR="00FA4BF3" w:rsidRDefault="00A55CB5" w:rsidP="00401A5C">
      <w:pPr>
        <w:numPr>
          <w:ilvl w:val="0"/>
          <w:numId w:val="9"/>
        </w:numPr>
        <w:tabs>
          <w:tab w:val="clear" w:pos="360"/>
        </w:tabs>
        <w:spacing w:before="120" w:after="120"/>
        <w:ind w:left="425" w:hanging="425"/>
        <w:jc w:val="both"/>
        <w:rPr>
          <w:rFonts w:ascii="Arial" w:hAnsi="Arial" w:cs="Arial"/>
        </w:rPr>
      </w:pPr>
      <w:r w:rsidRPr="006B5F10">
        <w:rPr>
          <w:rFonts w:ascii="Arial" w:hAnsi="Arial" w:cs="Arial"/>
        </w:rPr>
        <w:lastRenderedPageBreak/>
        <w:t>Zhotovitel</w:t>
      </w:r>
      <w:r w:rsidR="00FC096F" w:rsidRPr="006B5F10">
        <w:rPr>
          <w:rFonts w:ascii="Arial" w:hAnsi="Arial" w:cs="Arial"/>
        </w:rPr>
        <w:t xml:space="preserve"> nese veškerou odpovědnost za případné škody vzniklé </w:t>
      </w:r>
      <w:r w:rsidR="00140635" w:rsidRPr="006B5F10">
        <w:rPr>
          <w:rFonts w:ascii="Arial" w:hAnsi="Arial" w:cs="Arial"/>
        </w:rPr>
        <w:t>objednateli</w:t>
      </w:r>
      <w:r w:rsidR="00FC096F" w:rsidRPr="006B5F10">
        <w:rPr>
          <w:rFonts w:ascii="Arial" w:hAnsi="Arial" w:cs="Arial"/>
        </w:rPr>
        <w:t xml:space="preserve"> v důsledku porušení povinností </w:t>
      </w:r>
      <w:r w:rsidRPr="006B5F10">
        <w:rPr>
          <w:rFonts w:ascii="Arial" w:hAnsi="Arial" w:cs="Arial"/>
        </w:rPr>
        <w:t>zhotovitele</w:t>
      </w:r>
      <w:r w:rsidR="00FC096F" w:rsidRPr="006B5F10">
        <w:rPr>
          <w:rFonts w:ascii="Arial" w:hAnsi="Arial" w:cs="Arial"/>
        </w:rPr>
        <w:t xml:space="preserve"> spojených s </w:t>
      </w:r>
      <w:r w:rsidR="004039A8" w:rsidRPr="006B5F10">
        <w:rPr>
          <w:rFonts w:ascii="Arial" w:hAnsi="Arial" w:cs="Arial"/>
        </w:rPr>
        <w:t>plněním</w:t>
      </w:r>
      <w:r w:rsidR="00956A5F" w:rsidRPr="006B5F10">
        <w:rPr>
          <w:rFonts w:ascii="Arial" w:hAnsi="Arial" w:cs="Arial"/>
        </w:rPr>
        <w:t xml:space="preserve"> této smlouvy, </w:t>
      </w:r>
      <w:r w:rsidR="00EF090A" w:rsidRPr="006B5F10">
        <w:rPr>
          <w:rFonts w:ascii="Arial" w:hAnsi="Arial" w:cs="Arial"/>
        </w:rPr>
        <w:t>resp.</w:t>
      </w:r>
      <w:r w:rsidR="00956A5F" w:rsidRPr="006B5F10">
        <w:rPr>
          <w:rFonts w:ascii="Arial" w:hAnsi="Arial" w:cs="Arial"/>
        </w:rPr>
        <w:t xml:space="preserve"> </w:t>
      </w:r>
      <w:r w:rsidR="00B02DC6" w:rsidRPr="006B5F10">
        <w:rPr>
          <w:rFonts w:ascii="Arial" w:hAnsi="Arial" w:cs="Arial"/>
        </w:rPr>
        <w:t>objednávek</w:t>
      </w:r>
      <w:r w:rsidR="00FC096F" w:rsidRPr="006B5F10">
        <w:rPr>
          <w:rFonts w:ascii="Arial" w:hAnsi="Arial" w:cs="Arial"/>
        </w:rPr>
        <w:t>.</w:t>
      </w:r>
    </w:p>
    <w:p w14:paraId="3E8C3E40" w14:textId="131021C3" w:rsidR="00B06584" w:rsidRDefault="00B06584" w:rsidP="00401A5C">
      <w:pPr>
        <w:numPr>
          <w:ilvl w:val="0"/>
          <w:numId w:val="9"/>
        </w:numPr>
        <w:tabs>
          <w:tab w:val="clear" w:pos="360"/>
        </w:tabs>
        <w:spacing w:before="120" w:after="120"/>
        <w:ind w:left="425" w:hanging="425"/>
        <w:jc w:val="both"/>
        <w:rPr>
          <w:rFonts w:ascii="Arial" w:hAnsi="Arial" w:cs="Arial"/>
        </w:rPr>
      </w:pPr>
      <w:r>
        <w:rPr>
          <w:rFonts w:ascii="Arial" w:hAnsi="Arial" w:cs="Arial"/>
        </w:rPr>
        <w:t>P</w:t>
      </w:r>
      <w:r w:rsidRPr="002F6CCF">
        <w:rPr>
          <w:rFonts w:ascii="Arial" w:hAnsi="Arial" w:cs="Arial"/>
        </w:rPr>
        <w:t>řed zahájením dodávek musí zhotovitel předložit ke schválení objednateli specifikaci balení dodávaného díla - Balící předpis.</w:t>
      </w:r>
    </w:p>
    <w:p w14:paraId="7F1485B0" w14:textId="77777777" w:rsidR="00901156" w:rsidRPr="00901156" w:rsidRDefault="00901156" w:rsidP="00901156">
      <w:pPr>
        <w:numPr>
          <w:ilvl w:val="0"/>
          <w:numId w:val="9"/>
        </w:numPr>
        <w:spacing w:before="120" w:after="80"/>
        <w:jc w:val="both"/>
        <w:rPr>
          <w:rFonts w:ascii="Arial" w:hAnsi="Arial" w:cs="Arial"/>
        </w:rPr>
      </w:pPr>
      <w:r w:rsidRPr="00901156">
        <w:rPr>
          <w:rFonts w:ascii="Arial" w:hAnsi="Arial" w:cs="Arial"/>
        </w:rPr>
        <w:t>Balící předpis musí obsahovat minimálně tyto náležitosti:</w:t>
      </w:r>
    </w:p>
    <w:p w14:paraId="5159ADD8"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 xml:space="preserve">Specifikaci přepravní nádoby (paleta, bedna, </w:t>
      </w:r>
      <w:proofErr w:type="spellStart"/>
      <w:r w:rsidRPr="00901156">
        <w:rPr>
          <w:rFonts w:ascii="Arial" w:hAnsi="Arial" w:cs="Arial"/>
        </w:rPr>
        <w:t>gitterbox</w:t>
      </w:r>
      <w:proofErr w:type="spellEnd"/>
      <w:r w:rsidRPr="00901156">
        <w:rPr>
          <w:rFonts w:ascii="Arial" w:hAnsi="Arial" w:cs="Arial"/>
        </w:rPr>
        <w:t xml:space="preserve">, </w:t>
      </w:r>
      <w:proofErr w:type="spellStart"/>
      <w:r w:rsidRPr="00901156">
        <w:rPr>
          <w:rFonts w:ascii="Arial" w:hAnsi="Arial" w:cs="Arial"/>
        </w:rPr>
        <w:t>spec</w:t>
      </w:r>
      <w:proofErr w:type="spellEnd"/>
      <w:r w:rsidRPr="00901156">
        <w:rPr>
          <w:rFonts w:ascii="Arial" w:hAnsi="Arial" w:cs="Arial"/>
        </w:rPr>
        <w:t xml:space="preserve">. </w:t>
      </w:r>
      <w:proofErr w:type="gramStart"/>
      <w:r w:rsidRPr="00901156">
        <w:rPr>
          <w:rFonts w:ascii="Arial" w:hAnsi="Arial" w:cs="Arial"/>
        </w:rPr>
        <w:t>přepravní</w:t>
      </w:r>
      <w:proofErr w:type="gramEnd"/>
      <w:r w:rsidRPr="00901156">
        <w:rPr>
          <w:rFonts w:ascii="Arial" w:hAnsi="Arial" w:cs="Arial"/>
        </w:rPr>
        <w:t xml:space="preserve"> stojan a další…)</w:t>
      </w:r>
    </w:p>
    <w:p w14:paraId="6382256F"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Identifikační štítek</w:t>
      </w:r>
    </w:p>
    <w:p w14:paraId="12E2F449" w14:textId="77777777" w:rsidR="00901156" w:rsidRPr="00901156" w:rsidRDefault="00901156" w:rsidP="00901156">
      <w:pPr>
        <w:rPr>
          <w:rFonts w:ascii="Arial" w:hAnsi="Arial" w:cs="Arial"/>
        </w:rPr>
      </w:pPr>
    </w:p>
    <w:p w14:paraId="27C249A5" w14:textId="77777777" w:rsidR="00901156" w:rsidRPr="00901156" w:rsidRDefault="00901156" w:rsidP="00901156">
      <w:pPr>
        <w:numPr>
          <w:ilvl w:val="0"/>
          <w:numId w:val="9"/>
        </w:numPr>
        <w:spacing w:after="80"/>
        <w:jc w:val="both"/>
        <w:rPr>
          <w:rFonts w:ascii="Arial" w:hAnsi="Arial" w:cs="Arial"/>
        </w:rPr>
      </w:pPr>
      <w:r w:rsidRPr="00901156">
        <w:rPr>
          <w:rFonts w:ascii="Arial" w:hAnsi="Arial" w:cs="Arial"/>
        </w:rPr>
        <w:t>Každé balení dílů musí být viditelně označeno Identifikačním štítkem, který musí obsahovat minimálně tyto náležitosti:</w:t>
      </w:r>
    </w:p>
    <w:p w14:paraId="63901076"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Název dodavatele</w:t>
      </w:r>
    </w:p>
    <w:p w14:paraId="28D470AF"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Číslo dodacího listu</w:t>
      </w:r>
    </w:p>
    <w:p w14:paraId="78F3C00A"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Datum</w:t>
      </w:r>
    </w:p>
    <w:p w14:paraId="3A1B3100"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Název dílu / materiálu</w:t>
      </w:r>
    </w:p>
    <w:p w14:paraId="1791A36B" w14:textId="77777777" w:rsidR="00122359" w:rsidRDefault="00BD3DAF" w:rsidP="00675C1E">
      <w:pPr>
        <w:numPr>
          <w:ilvl w:val="0"/>
          <w:numId w:val="9"/>
        </w:numPr>
        <w:spacing w:before="120"/>
        <w:jc w:val="both"/>
        <w:rPr>
          <w:rFonts w:ascii="Arial" w:hAnsi="Arial" w:cs="Arial"/>
        </w:rPr>
      </w:pPr>
      <w:r>
        <w:rPr>
          <w:rFonts w:ascii="Arial" w:hAnsi="Arial" w:cs="Arial"/>
        </w:rPr>
        <w:t>Předá-li</w:t>
      </w:r>
      <w:r w:rsidR="00551C5E" w:rsidRPr="00554B6E">
        <w:rPr>
          <w:rFonts w:ascii="Arial" w:hAnsi="Arial" w:cs="Arial"/>
        </w:rPr>
        <w:t xml:space="preserve"> zhotovitel</w:t>
      </w:r>
      <w:r w:rsidR="00122359" w:rsidRPr="00554B6E">
        <w:rPr>
          <w:rFonts w:ascii="Arial" w:hAnsi="Arial" w:cs="Arial"/>
        </w:rPr>
        <w:t xml:space="preserve"> </w:t>
      </w:r>
      <w:r>
        <w:rPr>
          <w:rFonts w:ascii="Arial" w:hAnsi="Arial" w:cs="Arial"/>
        </w:rPr>
        <w:t xml:space="preserve">objednateli </w:t>
      </w:r>
      <w:r w:rsidR="00122359" w:rsidRPr="00554B6E">
        <w:rPr>
          <w:rFonts w:ascii="Arial" w:hAnsi="Arial" w:cs="Arial"/>
        </w:rPr>
        <w:t xml:space="preserve">větší množství </w:t>
      </w:r>
      <w:r w:rsidR="00D809B0" w:rsidRPr="00554B6E">
        <w:rPr>
          <w:rFonts w:ascii="Arial" w:hAnsi="Arial" w:cs="Arial"/>
        </w:rPr>
        <w:t>dílů</w:t>
      </w:r>
      <w:r w:rsidR="00122359" w:rsidRPr="00554B6E">
        <w:rPr>
          <w:rFonts w:ascii="Arial" w:hAnsi="Arial" w:cs="Arial"/>
        </w:rPr>
        <w:t xml:space="preserve">, než </w:t>
      </w:r>
      <w:r w:rsidR="00122359" w:rsidRPr="008924C8">
        <w:rPr>
          <w:rFonts w:ascii="Arial" w:hAnsi="Arial" w:cs="Arial"/>
        </w:rPr>
        <w:t>bylo ujednáno</w:t>
      </w:r>
      <w:r>
        <w:rPr>
          <w:rFonts w:ascii="Arial" w:hAnsi="Arial" w:cs="Arial"/>
        </w:rPr>
        <w:t xml:space="preserve"> ve smlouvě, resp. příslušné objednávce</w:t>
      </w:r>
      <w:r w:rsidR="00122359" w:rsidRPr="008924C8">
        <w:rPr>
          <w:rFonts w:ascii="Arial" w:hAnsi="Arial" w:cs="Arial"/>
        </w:rPr>
        <w:t>, není tím smlouva na toto větší množství věcí uzavřena. Ustanovení § 2093 občanského zákoníku se tak mezi smluvními stranami neuplatní.</w:t>
      </w:r>
    </w:p>
    <w:p w14:paraId="49370C86" w14:textId="77777777" w:rsidR="00CD737A" w:rsidRDefault="00CD737A" w:rsidP="00675C1E">
      <w:pPr>
        <w:spacing w:before="120"/>
        <w:ind w:left="426"/>
        <w:jc w:val="both"/>
        <w:rPr>
          <w:rFonts w:ascii="Arial" w:hAnsi="Arial" w:cs="Arial"/>
        </w:rPr>
      </w:pPr>
    </w:p>
    <w:p w14:paraId="6C744E03" w14:textId="77777777" w:rsidR="00CD737A" w:rsidRPr="008924C8" w:rsidRDefault="00CD737A" w:rsidP="00675C1E">
      <w:pPr>
        <w:spacing w:before="120"/>
        <w:jc w:val="both"/>
        <w:rPr>
          <w:rFonts w:ascii="Arial" w:hAnsi="Arial" w:cs="Arial"/>
        </w:rPr>
      </w:pPr>
    </w:p>
    <w:p w14:paraId="44E1C878" w14:textId="77777777" w:rsidR="00FC096F" w:rsidRPr="008924C8" w:rsidRDefault="00FC096F" w:rsidP="00FC096F">
      <w:pPr>
        <w:rPr>
          <w:rFonts w:ascii="Arial" w:hAnsi="Arial" w:cs="Arial"/>
        </w:rPr>
      </w:pPr>
    </w:p>
    <w:p w14:paraId="24D47558" w14:textId="77777777" w:rsidR="00FC096F" w:rsidRDefault="00FC096F" w:rsidP="00FC096F">
      <w:pPr>
        <w:pStyle w:val="Nadpis1"/>
        <w:numPr>
          <w:ilvl w:val="0"/>
          <w:numId w:val="1"/>
        </w:numPr>
        <w:rPr>
          <w:rFonts w:ascii="Arial" w:hAnsi="Arial" w:cs="Arial"/>
          <w:b/>
          <w:sz w:val="20"/>
        </w:rPr>
      </w:pPr>
      <w:r w:rsidRPr="0027630D">
        <w:rPr>
          <w:rFonts w:ascii="Arial" w:hAnsi="Arial" w:cs="Arial"/>
          <w:b/>
          <w:sz w:val="20"/>
        </w:rPr>
        <w:t>Práva a povinnosti smluvních stran</w:t>
      </w:r>
    </w:p>
    <w:p w14:paraId="05A66AF8" w14:textId="77777777" w:rsidR="008924C8" w:rsidRPr="008924C8" w:rsidRDefault="008924C8" w:rsidP="008924C8"/>
    <w:p w14:paraId="5C624FD5" w14:textId="77777777" w:rsidR="00FC096F" w:rsidRPr="0027630D" w:rsidRDefault="00A55CB5" w:rsidP="007E123D">
      <w:pPr>
        <w:numPr>
          <w:ilvl w:val="0"/>
          <w:numId w:val="12"/>
        </w:numPr>
        <w:tabs>
          <w:tab w:val="left" w:pos="426"/>
        </w:tabs>
        <w:spacing w:after="80"/>
        <w:jc w:val="both"/>
        <w:rPr>
          <w:rFonts w:ascii="Arial" w:hAnsi="Arial" w:cs="Arial"/>
        </w:rPr>
      </w:pPr>
      <w:r>
        <w:rPr>
          <w:rFonts w:ascii="Arial" w:hAnsi="Arial" w:cs="Arial"/>
        </w:rPr>
        <w:t>Zhotovitel</w:t>
      </w:r>
      <w:r w:rsidR="00FC096F" w:rsidRPr="0027630D">
        <w:rPr>
          <w:rFonts w:ascii="Arial" w:hAnsi="Arial" w:cs="Arial"/>
        </w:rPr>
        <w:t xml:space="preserve"> se zavazuje písemně informovat </w:t>
      </w:r>
      <w:r w:rsidR="00140635">
        <w:rPr>
          <w:rFonts w:ascii="Arial" w:hAnsi="Arial" w:cs="Arial"/>
        </w:rPr>
        <w:t>objednatele</w:t>
      </w:r>
      <w:r w:rsidR="00FC096F" w:rsidRPr="0027630D">
        <w:rPr>
          <w:rFonts w:ascii="Arial" w:hAnsi="Arial" w:cs="Arial"/>
        </w:rPr>
        <w:t xml:space="preserve"> o</w:t>
      </w:r>
      <w:r w:rsidR="00D809B0">
        <w:rPr>
          <w:rFonts w:ascii="Arial" w:hAnsi="Arial" w:cs="Arial"/>
        </w:rPr>
        <w:t xml:space="preserve"> veškerých</w:t>
      </w:r>
      <w:r w:rsidR="00FC096F" w:rsidRPr="0027630D">
        <w:rPr>
          <w:rFonts w:ascii="Arial" w:hAnsi="Arial" w:cs="Arial"/>
        </w:rPr>
        <w:t xml:space="preserve"> skutečnostech majících vliv na plnění smlouvy, a to neprodleně nejpozději následující pracovní den poté, kdy příslušná skutečnost nastane nebo </w:t>
      </w:r>
      <w:r>
        <w:rPr>
          <w:rFonts w:ascii="Arial" w:hAnsi="Arial" w:cs="Arial"/>
        </w:rPr>
        <w:t>zhotovitel</w:t>
      </w:r>
      <w:r w:rsidR="00FC096F" w:rsidRPr="0027630D">
        <w:rPr>
          <w:rFonts w:ascii="Arial" w:hAnsi="Arial" w:cs="Arial"/>
        </w:rPr>
        <w:t xml:space="preserve"> zjistí, že by nastat mohla. </w:t>
      </w:r>
    </w:p>
    <w:p w14:paraId="429D90DF" w14:textId="14222C4E" w:rsidR="00FC096F" w:rsidRDefault="00A55CB5" w:rsidP="007E123D">
      <w:pPr>
        <w:numPr>
          <w:ilvl w:val="0"/>
          <w:numId w:val="12"/>
        </w:numPr>
        <w:tabs>
          <w:tab w:val="left" w:pos="426"/>
        </w:tabs>
        <w:spacing w:after="80"/>
        <w:jc w:val="both"/>
        <w:rPr>
          <w:rFonts w:ascii="Arial" w:hAnsi="Arial" w:cs="Arial"/>
        </w:rPr>
      </w:pPr>
      <w:r>
        <w:rPr>
          <w:rFonts w:ascii="Arial" w:hAnsi="Arial" w:cs="Arial"/>
        </w:rPr>
        <w:t>Zhotovitel</w:t>
      </w:r>
      <w:r w:rsidR="00FC096F" w:rsidRPr="0027630D">
        <w:rPr>
          <w:rFonts w:ascii="Arial" w:hAnsi="Arial" w:cs="Arial"/>
        </w:rPr>
        <w:t xml:space="preserve"> se zavazuje </w:t>
      </w:r>
      <w:r w:rsidR="00CC17AF">
        <w:rPr>
          <w:rFonts w:ascii="Arial" w:hAnsi="Arial" w:cs="Arial"/>
        </w:rPr>
        <w:t xml:space="preserve">dodat objednateli </w:t>
      </w:r>
      <w:r w:rsidR="00FC096F" w:rsidRPr="0027630D">
        <w:rPr>
          <w:rFonts w:ascii="Arial" w:hAnsi="Arial" w:cs="Arial"/>
        </w:rPr>
        <w:t>pouze takov</w:t>
      </w:r>
      <w:r w:rsidR="00AB7C99">
        <w:rPr>
          <w:rFonts w:ascii="Arial" w:hAnsi="Arial" w:cs="Arial"/>
        </w:rPr>
        <w:t>é</w:t>
      </w:r>
      <w:r w:rsidR="00FC096F" w:rsidRPr="0027630D">
        <w:rPr>
          <w:rFonts w:ascii="Arial" w:hAnsi="Arial" w:cs="Arial"/>
        </w:rPr>
        <w:t xml:space="preserve"> </w:t>
      </w:r>
      <w:r w:rsidR="007E33B2">
        <w:rPr>
          <w:rFonts w:ascii="Arial" w:hAnsi="Arial" w:cs="Arial"/>
        </w:rPr>
        <w:t>díly</w:t>
      </w:r>
      <w:r w:rsidR="00FC096F" w:rsidRPr="0027630D">
        <w:rPr>
          <w:rFonts w:ascii="Arial" w:hAnsi="Arial" w:cs="Arial"/>
        </w:rPr>
        <w:t>, kter</w:t>
      </w:r>
      <w:r w:rsidR="00AB7C99">
        <w:rPr>
          <w:rFonts w:ascii="Arial" w:hAnsi="Arial" w:cs="Arial"/>
        </w:rPr>
        <w:t>é</w:t>
      </w:r>
      <w:r w:rsidR="00FC096F" w:rsidRPr="0027630D">
        <w:rPr>
          <w:rFonts w:ascii="Arial" w:hAnsi="Arial" w:cs="Arial"/>
        </w:rPr>
        <w:t xml:space="preserve"> splňuj</w:t>
      </w:r>
      <w:r w:rsidR="00AB7C99">
        <w:rPr>
          <w:rFonts w:ascii="Arial" w:hAnsi="Arial" w:cs="Arial"/>
        </w:rPr>
        <w:t>í</w:t>
      </w:r>
      <w:r w:rsidR="00FC096F" w:rsidRPr="0027630D">
        <w:rPr>
          <w:rFonts w:ascii="Arial" w:hAnsi="Arial" w:cs="Arial"/>
        </w:rPr>
        <w:t xml:space="preserve"> požadavky </w:t>
      </w:r>
      <w:r w:rsidR="00535C88">
        <w:rPr>
          <w:rFonts w:ascii="Arial" w:hAnsi="Arial" w:cs="Arial"/>
        </w:rPr>
        <w:t>objednatele</w:t>
      </w:r>
      <w:r w:rsidR="00FC096F" w:rsidRPr="0027630D">
        <w:rPr>
          <w:rFonts w:ascii="Arial" w:hAnsi="Arial" w:cs="Arial"/>
        </w:rPr>
        <w:t xml:space="preserve"> uvedené v této s</w:t>
      </w:r>
      <w:r w:rsidR="00956A5F">
        <w:rPr>
          <w:rFonts w:ascii="Arial" w:hAnsi="Arial" w:cs="Arial"/>
        </w:rPr>
        <w:t>mlouvě</w:t>
      </w:r>
      <w:r w:rsidR="00F75CBB">
        <w:rPr>
          <w:rFonts w:ascii="Arial" w:hAnsi="Arial" w:cs="Arial"/>
        </w:rPr>
        <w:t>, resp.</w:t>
      </w:r>
      <w:r w:rsidR="00EF090A">
        <w:rPr>
          <w:rFonts w:ascii="Arial" w:hAnsi="Arial" w:cs="Arial"/>
        </w:rPr>
        <w:t xml:space="preserve"> </w:t>
      </w:r>
      <w:r w:rsidR="00FF5551" w:rsidRPr="0027630D">
        <w:rPr>
          <w:rFonts w:ascii="Arial" w:hAnsi="Arial" w:cs="Arial"/>
        </w:rPr>
        <w:t>objednávce</w:t>
      </w:r>
      <w:r w:rsidR="00151C43">
        <w:rPr>
          <w:rFonts w:ascii="Arial" w:hAnsi="Arial" w:cs="Arial"/>
        </w:rPr>
        <w:t>.</w:t>
      </w:r>
    </w:p>
    <w:p w14:paraId="31CB8378" w14:textId="77777777" w:rsidR="00F75CBB" w:rsidRDefault="00F75CBB" w:rsidP="00F75CBB">
      <w:pPr>
        <w:numPr>
          <w:ilvl w:val="0"/>
          <w:numId w:val="12"/>
        </w:numPr>
        <w:tabs>
          <w:tab w:val="left" w:pos="426"/>
        </w:tabs>
        <w:spacing w:after="120"/>
        <w:jc w:val="both"/>
        <w:rPr>
          <w:rFonts w:ascii="Arial" w:hAnsi="Arial" w:cs="Arial"/>
        </w:rPr>
      </w:pPr>
      <w:r w:rsidRPr="006651B7">
        <w:rPr>
          <w:rFonts w:ascii="Arial" w:hAnsi="Arial" w:cs="Arial"/>
        </w:rPr>
        <w:t xml:space="preserve">Zhotovitel je </w:t>
      </w:r>
      <w:r>
        <w:rPr>
          <w:rFonts w:ascii="Arial" w:hAnsi="Arial" w:cs="Arial"/>
        </w:rPr>
        <w:t>povinen provést dílo s řádnou odbornou péčí a postupovat při provádění díla podle právních předpisů, technických norem, včetně evropských předpisů a norem platných v době provádění díla.</w:t>
      </w:r>
    </w:p>
    <w:p w14:paraId="677F5EDE" w14:textId="77777777" w:rsidR="00F75CBB" w:rsidRPr="00F75CBB" w:rsidRDefault="00F75CBB" w:rsidP="001E097E">
      <w:pPr>
        <w:numPr>
          <w:ilvl w:val="0"/>
          <w:numId w:val="12"/>
        </w:numPr>
        <w:tabs>
          <w:tab w:val="left" w:pos="426"/>
        </w:tabs>
        <w:spacing w:after="120"/>
        <w:jc w:val="both"/>
        <w:rPr>
          <w:rFonts w:ascii="Arial" w:hAnsi="Arial" w:cs="Arial"/>
        </w:rPr>
      </w:pPr>
      <w:r>
        <w:rPr>
          <w:rFonts w:ascii="Arial" w:hAnsi="Arial" w:cs="Arial"/>
        </w:rPr>
        <w:t>Zhotovitel je povinen zkontrolovat úplnost a správnost poskytnuté dokumentace (výkresů, technických zpráv, apod.) a vyžádat si od objednatele případné chybějící informace a dokumenty.</w:t>
      </w:r>
    </w:p>
    <w:p w14:paraId="1C676768" w14:textId="50B11CFD" w:rsidR="00FC096F" w:rsidRPr="0027630D" w:rsidRDefault="00535C88" w:rsidP="007E123D">
      <w:pPr>
        <w:numPr>
          <w:ilvl w:val="0"/>
          <w:numId w:val="12"/>
        </w:numPr>
        <w:tabs>
          <w:tab w:val="left" w:pos="426"/>
        </w:tabs>
        <w:spacing w:after="80"/>
        <w:jc w:val="both"/>
        <w:rPr>
          <w:rFonts w:ascii="Arial" w:hAnsi="Arial" w:cs="Arial"/>
        </w:rPr>
      </w:pPr>
      <w:r>
        <w:rPr>
          <w:rFonts w:ascii="Arial" w:hAnsi="Arial" w:cs="Arial"/>
        </w:rPr>
        <w:t>Objednatel</w:t>
      </w:r>
      <w:r w:rsidR="00FC096F" w:rsidRPr="0027630D">
        <w:rPr>
          <w:rFonts w:ascii="Arial" w:hAnsi="Arial" w:cs="Arial"/>
        </w:rPr>
        <w:t xml:space="preserve"> je oprávněn vrátit </w:t>
      </w:r>
      <w:r w:rsidR="00CC17AF">
        <w:rPr>
          <w:rFonts w:ascii="Arial" w:hAnsi="Arial" w:cs="Arial"/>
        </w:rPr>
        <w:t xml:space="preserve">pozinkované </w:t>
      </w:r>
      <w:r w:rsidR="007E33B2">
        <w:rPr>
          <w:rFonts w:ascii="Arial" w:hAnsi="Arial" w:cs="Arial"/>
        </w:rPr>
        <w:t>díly</w:t>
      </w:r>
      <w:r w:rsidR="009C3A92" w:rsidRPr="0027630D">
        <w:rPr>
          <w:rFonts w:ascii="Arial" w:hAnsi="Arial" w:cs="Arial"/>
        </w:rPr>
        <w:t xml:space="preserve"> </w:t>
      </w:r>
      <w:r w:rsidR="00A55CB5">
        <w:rPr>
          <w:rFonts w:ascii="Arial" w:hAnsi="Arial" w:cs="Arial"/>
        </w:rPr>
        <w:t>zhotoviteli</w:t>
      </w:r>
      <w:r w:rsidR="00FC096F" w:rsidRPr="0027630D">
        <w:rPr>
          <w:rFonts w:ascii="Arial" w:hAnsi="Arial" w:cs="Arial"/>
        </w:rPr>
        <w:t xml:space="preserve"> kdykoliv v průběhu záruční doby z důvodu jej</w:t>
      </w:r>
      <w:r w:rsidR="009C3A92" w:rsidRPr="0027630D">
        <w:rPr>
          <w:rFonts w:ascii="Arial" w:hAnsi="Arial" w:cs="Arial"/>
        </w:rPr>
        <w:t>í</w:t>
      </w:r>
      <w:r w:rsidR="00FC096F" w:rsidRPr="0027630D">
        <w:rPr>
          <w:rFonts w:ascii="Arial" w:hAnsi="Arial" w:cs="Arial"/>
        </w:rPr>
        <w:t>ch nevhodných vlastností</w:t>
      </w:r>
      <w:r w:rsidR="00213125">
        <w:rPr>
          <w:rFonts w:ascii="Arial" w:hAnsi="Arial" w:cs="Arial"/>
        </w:rPr>
        <w:t xml:space="preserve"> či vad</w:t>
      </w:r>
      <w:r w:rsidR="00FC096F" w:rsidRPr="0027630D">
        <w:rPr>
          <w:rFonts w:ascii="Arial" w:hAnsi="Arial" w:cs="Arial"/>
        </w:rPr>
        <w:t xml:space="preserve">, které dodatečně vyjdou najevo, nebo jež </w:t>
      </w:r>
      <w:r>
        <w:rPr>
          <w:rFonts w:ascii="Arial" w:hAnsi="Arial" w:cs="Arial"/>
        </w:rPr>
        <w:t>objednatel</w:t>
      </w:r>
      <w:r w:rsidR="00FC096F" w:rsidRPr="0027630D">
        <w:rPr>
          <w:rFonts w:ascii="Arial" w:hAnsi="Arial" w:cs="Arial"/>
        </w:rPr>
        <w:t xml:space="preserve"> zjistí. </w:t>
      </w:r>
      <w:r w:rsidR="00A55CB5">
        <w:rPr>
          <w:rFonts w:ascii="Arial" w:hAnsi="Arial" w:cs="Arial"/>
        </w:rPr>
        <w:t>Zhotovitel</w:t>
      </w:r>
      <w:r w:rsidR="00FC096F" w:rsidRPr="0027630D">
        <w:rPr>
          <w:rFonts w:ascii="Arial" w:hAnsi="Arial" w:cs="Arial"/>
        </w:rPr>
        <w:t xml:space="preserve"> je v takovém případě povinen na vlastní náklady převzít od </w:t>
      </w:r>
      <w:r>
        <w:rPr>
          <w:rFonts w:ascii="Arial" w:hAnsi="Arial" w:cs="Arial"/>
        </w:rPr>
        <w:t>objednatele</w:t>
      </w:r>
      <w:r w:rsidR="00FC096F" w:rsidRPr="0027630D">
        <w:rPr>
          <w:rFonts w:ascii="Arial" w:hAnsi="Arial" w:cs="Arial"/>
        </w:rPr>
        <w:t xml:space="preserve"> vešker</w:t>
      </w:r>
      <w:r w:rsidR="00F75CBB">
        <w:rPr>
          <w:rFonts w:ascii="Arial" w:hAnsi="Arial" w:cs="Arial"/>
        </w:rPr>
        <w:t>é</w:t>
      </w:r>
      <w:r w:rsidR="00FC096F" w:rsidRPr="0027630D">
        <w:rPr>
          <w:rFonts w:ascii="Arial" w:hAnsi="Arial" w:cs="Arial"/>
        </w:rPr>
        <w:t xml:space="preserve"> nevhodn</w:t>
      </w:r>
      <w:r w:rsidR="00F75CBB">
        <w:rPr>
          <w:rFonts w:ascii="Arial" w:hAnsi="Arial" w:cs="Arial"/>
        </w:rPr>
        <w:t>é</w:t>
      </w:r>
      <w:r w:rsidR="00FC096F" w:rsidRPr="0027630D">
        <w:rPr>
          <w:rFonts w:ascii="Arial" w:hAnsi="Arial" w:cs="Arial"/>
        </w:rPr>
        <w:t xml:space="preserve"> či vadn</w:t>
      </w:r>
      <w:r w:rsidR="00F75CBB">
        <w:rPr>
          <w:rFonts w:ascii="Arial" w:hAnsi="Arial" w:cs="Arial"/>
        </w:rPr>
        <w:t>é</w:t>
      </w:r>
      <w:r w:rsidR="00FC096F" w:rsidRPr="0027630D">
        <w:rPr>
          <w:rFonts w:ascii="Arial" w:hAnsi="Arial" w:cs="Arial"/>
        </w:rPr>
        <w:t xml:space="preserve"> </w:t>
      </w:r>
      <w:r w:rsidR="007E33B2">
        <w:rPr>
          <w:rFonts w:ascii="Arial" w:hAnsi="Arial" w:cs="Arial"/>
        </w:rPr>
        <w:t>díl</w:t>
      </w:r>
      <w:r w:rsidR="00F75CBB">
        <w:rPr>
          <w:rFonts w:ascii="Arial" w:hAnsi="Arial" w:cs="Arial"/>
        </w:rPr>
        <w:t>y</w:t>
      </w:r>
      <w:r w:rsidR="00FC096F" w:rsidRPr="0027630D">
        <w:rPr>
          <w:rFonts w:ascii="Arial" w:hAnsi="Arial" w:cs="Arial"/>
        </w:rPr>
        <w:t xml:space="preserve"> a nahradit j</w:t>
      </w:r>
      <w:r w:rsidR="00F75CBB">
        <w:rPr>
          <w:rFonts w:ascii="Arial" w:hAnsi="Arial" w:cs="Arial"/>
        </w:rPr>
        <w:t>e</w:t>
      </w:r>
      <w:r w:rsidR="00601944">
        <w:rPr>
          <w:rFonts w:ascii="Arial" w:hAnsi="Arial" w:cs="Arial"/>
        </w:rPr>
        <w:t xml:space="preserve"> </w:t>
      </w:r>
      <w:r w:rsidR="002E5ED9">
        <w:rPr>
          <w:rFonts w:ascii="Arial" w:hAnsi="Arial" w:cs="Arial"/>
        </w:rPr>
        <w:t>nově pozinkovanými díly</w:t>
      </w:r>
      <w:r w:rsidR="00896A89">
        <w:rPr>
          <w:rFonts w:ascii="Arial" w:hAnsi="Arial" w:cs="Arial"/>
        </w:rPr>
        <w:t xml:space="preserve"> </w:t>
      </w:r>
      <w:r w:rsidR="00FC096F" w:rsidRPr="0027630D">
        <w:rPr>
          <w:rFonts w:ascii="Arial" w:hAnsi="Arial" w:cs="Arial"/>
        </w:rPr>
        <w:t>odpovídajících vlastností, a to neprodleně po</w:t>
      </w:r>
      <w:r w:rsidR="00030B82">
        <w:rPr>
          <w:rFonts w:ascii="Arial" w:hAnsi="Arial" w:cs="Arial"/>
        </w:rPr>
        <w:t> </w:t>
      </w:r>
      <w:r w:rsidR="00FC096F" w:rsidRPr="0027630D">
        <w:rPr>
          <w:rFonts w:ascii="Arial" w:hAnsi="Arial" w:cs="Arial"/>
        </w:rPr>
        <w:t>obdržení písemné reklamac</w:t>
      </w:r>
      <w:r w:rsidR="002E5ED9">
        <w:rPr>
          <w:rFonts w:ascii="Arial" w:hAnsi="Arial" w:cs="Arial"/>
        </w:rPr>
        <w:t>e</w:t>
      </w:r>
      <w:r w:rsidR="00FC096F" w:rsidRPr="0027630D">
        <w:rPr>
          <w:rFonts w:ascii="Arial" w:hAnsi="Arial" w:cs="Arial"/>
        </w:rPr>
        <w:t xml:space="preserve"> </w:t>
      </w:r>
      <w:r w:rsidR="00A5636E">
        <w:rPr>
          <w:rFonts w:ascii="Arial" w:hAnsi="Arial" w:cs="Arial"/>
        </w:rPr>
        <w:t>objednatele</w:t>
      </w:r>
      <w:r w:rsidR="00FC096F" w:rsidRPr="0027630D">
        <w:rPr>
          <w:rFonts w:ascii="Arial" w:hAnsi="Arial" w:cs="Arial"/>
        </w:rPr>
        <w:t xml:space="preserve">, pokud neuvede </w:t>
      </w:r>
      <w:r w:rsidR="00A5636E">
        <w:rPr>
          <w:rFonts w:ascii="Arial" w:hAnsi="Arial" w:cs="Arial"/>
        </w:rPr>
        <w:t>objednatel</w:t>
      </w:r>
      <w:r w:rsidR="00FC096F" w:rsidRPr="0027630D">
        <w:rPr>
          <w:rFonts w:ascii="Arial" w:hAnsi="Arial" w:cs="Arial"/>
        </w:rPr>
        <w:t xml:space="preserve"> jinak. </w:t>
      </w:r>
      <w:r w:rsidR="00C649B0">
        <w:rPr>
          <w:rFonts w:ascii="Arial" w:hAnsi="Arial" w:cs="Arial"/>
        </w:rPr>
        <w:t>Objednatel</w:t>
      </w:r>
      <w:r w:rsidR="00FC096F" w:rsidRPr="0027630D">
        <w:rPr>
          <w:rFonts w:ascii="Arial" w:hAnsi="Arial" w:cs="Arial"/>
        </w:rPr>
        <w:t xml:space="preserve"> v písemné reklamaci dle předchozí věty uvede důvod, pro který byl</w:t>
      </w:r>
      <w:r w:rsidR="00C5314B">
        <w:rPr>
          <w:rFonts w:ascii="Arial" w:hAnsi="Arial" w:cs="Arial"/>
        </w:rPr>
        <w:t>y</w:t>
      </w:r>
      <w:r w:rsidR="00FC096F" w:rsidRPr="0027630D">
        <w:rPr>
          <w:rFonts w:ascii="Arial" w:hAnsi="Arial" w:cs="Arial"/>
        </w:rPr>
        <w:t xml:space="preserve"> </w:t>
      </w:r>
      <w:r w:rsidR="007E33B2">
        <w:rPr>
          <w:rFonts w:ascii="Arial" w:hAnsi="Arial" w:cs="Arial"/>
        </w:rPr>
        <w:t>díl</w:t>
      </w:r>
      <w:r w:rsidR="00030B82">
        <w:rPr>
          <w:rFonts w:ascii="Arial" w:hAnsi="Arial" w:cs="Arial"/>
        </w:rPr>
        <w:t>y</w:t>
      </w:r>
      <w:r w:rsidR="009C3A92" w:rsidRPr="0027630D">
        <w:rPr>
          <w:rFonts w:ascii="Arial" w:hAnsi="Arial" w:cs="Arial"/>
        </w:rPr>
        <w:t xml:space="preserve"> </w:t>
      </w:r>
      <w:r w:rsidR="00FC096F" w:rsidRPr="0027630D">
        <w:rPr>
          <w:rFonts w:ascii="Arial" w:hAnsi="Arial" w:cs="Arial"/>
        </w:rPr>
        <w:t>shledán</w:t>
      </w:r>
      <w:r w:rsidR="00C5314B">
        <w:rPr>
          <w:rFonts w:ascii="Arial" w:hAnsi="Arial" w:cs="Arial"/>
        </w:rPr>
        <w:t>y</w:t>
      </w:r>
      <w:r w:rsidR="00FC096F" w:rsidRPr="0027630D">
        <w:rPr>
          <w:rFonts w:ascii="Arial" w:hAnsi="Arial" w:cs="Arial"/>
        </w:rPr>
        <w:t xml:space="preserve"> nevhodn</w:t>
      </w:r>
      <w:r w:rsidR="00C5314B">
        <w:rPr>
          <w:rFonts w:ascii="Arial" w:hAnsi="Arial" w:cs="Arial"/>
        </w:rPr>
        <w:t>ými</w:t>
      </w:r>
      <w:r w:rsidR="00FC096F" w:rsidRPr="0027630D">
        <w:rPr>
          <w:rFonts w:ascii="Arial" w:hAnsi="Arial" w:cs="Arial"/>
        </w:rPr>
        <w:t xml:space="preserve"> či</w:t>
      </w:r>
      <w:r w:rsidR="00030B82">
        <w:rPr>
          <w:rFonts w:ascii="Arial" w:hAnsi="Arial" w:cs="Arial"/>
        </w:rPr>
        <w:t> </w:t>
      </w:r>
      <w:r w:rsidR="00FC096F" w:rsidRPr="0027630D">
        <w:rPr>
          <w:rFonts w:ascii="Arial" w:hAnsi="Arial" w:cs="Arial"/>
        </w:rPr>
        <w:t>vadn</w:t>
      </w:r>
      <w:r w:rsidR="00C5314B">
        <w:rPr>
          <w:rFonts w:ascii="Arial" w:hAnsi="Arial" w:cs="Arial"/>
        </w:rPr>
        <w:t>ými</w:t>
      </w:r>
      <w:r w:rsidR="00FC096F" w:rsidRPr="0027630D">
        <w:rPr>
          <w:rFonts w:ascii="Arial" w:hAnsi="Arial" w:cs="Arial"/>
        </w:rPr>
        <w:t xml:space="preserve"> ve</w:t>
      </w:r>
      <w:r w:rsidR="00C5314B">
        <w:rPr>
          <w:rFonts w:ascii="Arial" w:hAnsi="Arial" w:cs="Arial"/>
        </w:rPr>
        <w:t> </w:t>
      </w:r>
      <w:r w:rsidR="00FC096F" w:rsidRPr="0027630D">
        <w:rPr>
          <w:rFonts w:ascii="Arial" w:hAnsi="Arial" w:cs="Arial"/>
        </w:rPr>
        <w:t xml:space="preserve">vztahu k požadavkům </w:t>
      </w:r>
      <w:r w:rsidR="006A2EFE">
        <w:rPr>
          <w:rFonts w:ascii="Arial" w:hAnsi="Arial" w:cs="Arial"/>
        </w:rPr>
        <w:t>objednatele</w:t>
      </w:r>
      <w:r w:rsidR="00FC096F" w:rsidRPr="0027630D">
        <w:rPr>
          <w:rFonts w:ascii="Arial" w:hAnsi="Arial" w:cs="Arial"/>
        </w:rPr>
        <w:t>.</w:t>
      </w:r>
    </w:p>
    <w:p w14:paraId="45F6C4D1" w14:textId="77777777" w:rsidR="00FC096F" w:rsidRPr="0027630D" w:rsidRDefault="002C312D" w:rsidP="007E123D">
      <w:pPr>
        <w:numPr>
          <w:ilvl w:val="0"/>
          <w:numId w:val="12"/>
        </w:numPr>
        <w:tabs>
          <w:tab w:val="left" w:pos="426"/>
        </w:tabs>
        <w:spacing w:after="80"/>
        <w:jc w:val="both"/>
        <w:rPr>
          <w:rFonts w:ascii="Arial" w:hAnsi="Arial" w:cs="Arial"/>
        </w:rPr>
      </w:pPr>
      <w:r>
        <w:rPr>
          <w:rFonts w:ascii="Arial" w:hAnsi="Arial" w:cs="Arial"/>
        </w:rPr>
        <w:t>Objednatel</w:t>
      </w:r>
      <w:r w:rsidR="00FC096F" w:rsidRPr="0027630D">
        <w:rPr>
          <w:rFonts w:ascii="Arial" w:hAnsi="Arial" w:cs="Arial"/>
        </w:rPr>
        <w:t xml:space="preserve"> je oprávněn kdykoliv v průběhu záruční doby požadovat doplnění informací týkajících se zejména:</w:t>
      </w:r>
    </w:p>
    <w:p w14:paraId="26E95D12" w14:textId="3F96F92C" w:rsidR="00FC096F" w:rsidRPr="008B642B" w:rsidRDefault="00FC096F" w:rsidP="007E123D">
      <w:pPr>
        <w:numPr>
          <w:ilvl w:val="0"/>
          <w:numId w:val="13"/>
        </w:numPr>
        <w:spacing w:after="80"/>
        <w:ind w:left="709" w:hanging="283"/>
        <w:jc w:val="both"/>
        <w:rPr>
          <w:rFonts w:ascii="Arial" w:hAnsi="Arial" w:cs="Arial"/>
        </w:rPr>
      </w:pPr>
      <w:r w:rsidRPr="008B642B">
        <w:rPr>
          <w:rFonts w:ascii="Arial" w:hAnsi="Arial" w:cs="Arial"/>
        </w:rPr>
        <w:t xml:space="preserve">informace o </w:t>
      </w:r>
      <w:r w:rsidR="002E5ED9">
        <w:rPr>
          <w:rFonts w:ascii="Arial" w:hAnsi="Arial" w:cs="Arial"/>
        </w:rPr>
        <w:t>zpracovateli</w:t>
      </w:r>
      <w:r w:rsidR="002E5ED9" w:rsidRPr="008B642B">
        <w:rPr>
          <w:rFonts w:ascii="Arial" w:hAnsi="Arial" w:cs="Arial"/>
        </w:rPr>
        <w:t xml:space="preserve"> </w:t>
      </w:r>
      <w:r w:rsidR="007E33B2" w:rsidRPr="008B642B">
        <w:rPr>
          <w:rFonts w:ascii="Arial" w:hAnsi="Arial" w:cs="Arial"/>
        </w:rPr>
        <w:t>dílů</w:t>
      </w:r>
      <w:r w:rsidRPr="008B642B">
        <w:rPr>
          <w:rFonts w:ascii="Arial" w:hAnsi="Arial" w:cs="Arial"/>
        </w:rPr>
        <w:t xml:space="preserve">, nebude-li jím přímo </w:t>
      </w:r>
      <w:r w:rsidR="00A55CB5" w:rsidRPr="008B642B">
        <w:rPr>
          <w:rFonts w:ascii="Arial" w:hAnsi="Arial" w:cs="Arial"/>
        </w:rPr>
        <w:t>zhotovitel</w:t>
      </w:r>
      <w:r w:rsidRPr="008B642B">
        <w:rPr>
          <w:rFonts w:ascii="Arial" w:hAnsi="Arial" w:cs="Arial"/>
        </w:rPr>
        <w:t>;</w:t>
      </w:r>
    </w:p>
    <w:p w14:paraId="61A43887" w14:textId="77777777" w:rsidR="00FC096F" w:rsidRPr="0027630D" w:rsidRDefault="00FC096F" w:rsidP="007E123D">
      <w:pPr>
        <w:numPr>
          <w:ilvl w:val="0"/>
          <w:numId w:val="13"/>
        </w:numPr>
        <w:spacing w:after="80"/>
        <w:ind w:left="709" w:hanging="283"/>
        <w:jc w:val="both"/>
        <w:rPr>
          <w:rFonts w:ascii="Arial" w:hAnsi="Arial" w:cs="Arial"/>
        </w:rPr>
      </w:pPr>
      <w:r w:rsidRPr="0027630D">
        <w:rPr>
          <w:rFonts w:ascii="Arial" w:hAnsi="Arial" w:cs="Arial"/>
        </w:rPr>
        <w:t xml:space="preserve">doplňující informace o provedených kvalitativních zkouškách </w:t>
      </w:r>
      <w:r w:rsidR="00C0227F">
        <w:rPr>
          <w:rFonts w:ascii="Arial" w:hAnsi="Arial" w:cs="Arial"/>
        </w:rPr>
        <w:t xml:space="preserve">zhotovených </w:t>
      </w:r>
      <w:r w:rsidR="007E33B2">
        <w:rPr>
          <w:rFonts w:ascii="Arial" w:hAnsi="Arial" w:cs="Arial"/>
        </w:rPr>
        <w:t>dílů</w:t>
      </w:r>
      <w:r w:rsidR="009C3A92" w:rsidRPr="0027630D">
        <w:rPr>
          <w:rFonts w:ascii="Arial" w:hAnsi="Arial" w:cs="Arial"/>
        </w:rPr>
        <w:t xml:space="preserve"> </w:t>
      </w:r>
      <w:r w:rsidRPr="0027630D">
        <w:rPr>
          <w:rFonts w:ascii="Arial" w:hAnsi="Arial" w:cs="Arial"/>
        </w:rPr>
        <w:t>certifikovanou osobou;</w:t>
      </w:r>
    </w:p>
    <w:p w14:paraId="74198DB3" w14:textId="77777777" w:rsidR="00FC096F" w:rsidRPr="0027630D" w:rsidRDefault="00FC096F" w:rsidP="007E123D">
      <w:pPr>
        <w:numPr>
          <w:ilvl w:val="0"/>
          <w:numId w:val="13"/>
        </w:numPr>
        <w:spacing w:after="80"/>
        <w:ind w:left="709" w:hanging="283"/>
        <w:jc w:val="both"/>
        <w:rPr>
          <w:rFonts w:ascii="Arial" w:hAnsi="Arial" w:cs="Arial"/>
        </w:rPr>
      </w:pPr>
      <w:r w:rsidRPr="0027630D">
        <w:rPr>
          <w:rFonts w:ascii="Arial" w:hAnsi="Arial" w:cs="Arial"/>
        </w:rPr>
        <w:t xml:space="preserve">postup při likvidaci </w:t>
      </w:r>
      <w:r w:rsidR="009C3A92" w:rsidRPr="0027630D">
        <w:rPr>
          <w:rFonts w:ascii="Arial" w:hAnsi="Arial" w:cs="Arial"/>
        </w:rPr>
        <w:t>použit</w:t>
      </w:r>
      <w:r w:rsidR="0041001C">
        <w:rPr>
          <w:rFonts w:ascii="Arial" w:hAnsi="Arial" w:cs="Arial"/>
        </w:rPr>
        <w:t>ých</w:t>
      </w:r>
      <w:r w:rsidR="009C3A92" w:rsidRPr="0027630D">
        <w:rPr>
          <w:rFonts w:ascii="Arial" w:hAnsi="Arial" w:cs="Arial"/>
        </w:rPr>
        <w:t xml:space="preserve"> </w:t>
      </w:r>
      <w:r w:rsidRPr="0027630D">
        <w:rPr>
          <w:rFonts w:ascii="Arial" w:hAnsi="Arial" w:cs="Arial"/>
        </w:rPr>
        <w:t xml:space="preserve">či jinak </w:t>
      </w:r>
      <w:r w:rsidR="009C3A92" w:rsidRPr="0027630D">
        <w:rPr>
          <w:rFonts w:ascii="Arial" w:hAnsi="Arial" w:cs="Arial"/>
        </w:rPr>
        <w:t>znehodnocen</w:t>
      </w:r>
      <w:r w:rsidR="0041001C">
        <w:rPr>
          <w:rFonts w:ascii="Arial" w:hAnsi="Arial" w:cs="Arial"/>
        </w:rPr>
        <w:t xml:space="preserve">ých </w:t>
      </w:r>
      <w:r w:rsidR="007E33B2">
        <w:rPr>
          <w:rFonts w:ascii="Arial" w:hAnsi="Arial" w:cs="Arial"/>
        </w:rPr>
        <w:t>dílů</w:t>
      </w:r>
      <w:r w:rsidRPr="0027630D">
        <w:rPr>
          <w:rFonts w:ascii="Arial" w:hAnsi="Arial" w:cs="Arial"/>
        </w:rPr>
        <w:t>.</w:t>
      </w:r>
    </w:p>
    <w:p w14:paraId="135DF322" w14:textId="721BF2ED" w:rsidR="00FC096F" w:rsidRDefault="005D2D2A" w:rsidP="007E123D">
      <w:pPr>
        <w:numPr>
          <w:ilvl w:val="0"/>
          <w:numId w:val="12"/>
        </w:numPr>
        <w:tabs>
          <w:tab w:val="left" w:pos="426"/>
        </w:tabs>
        <w:spacing w:after="80"/>
        <w:jc w:val="both"/>
        <w:rPr>
          <w:rFonts w:ascii="Arial" w:hAnsi="Arial" w:cs="Arial"/>
        </w:rPr>
      </w:pPr>
      <w:r>
        <w:rPr>
          <w:rFonts w:ascii="Arial" w:hAnsi="Arial" w:cs="Arial"/>
        </w:rPr>
        <w:t>Neodpovídají-li</w:t>
      </w:r>
      <w:r w:rsidR="00FC096F" w:rsidRPr="0005356C">
        <w:rPr>
          <w:rFonts w:ascii="Arial" w:hAnsi="Arial" w:cs="Arial"/>
        </w:rPr>
        <w:t xml:space="preserve"> </w:t>
      </w:r>
      <w:r w:rsidR="00A55CB5" w:rsidRPr="0005356C">
        <w:rPr>
          <w:rFonts w:ascii="Arial" w:hAnsi="Arial" w:cs="Arial"/>
        </w:rPr>
        <w:t>zhotovitel</w:t>
      </w:r>
      <w:r>
        <w:rPr>
          <w:rFonts w:ascii="Arial" w:hAnsi="Arial" w:cs="Arial"/>
        </w:rPr>
        <w:t>em</w:t>
      </w:r>
      <w:r w:rsidR="00FC096F" w:rsidRPr="0005356C">
        <w:rPr>
          <w:rFonts w:ascii="Arial" w:hAnsi="Arial" w:cs="Arial"/>
        </w:rPr>
        <w:t xml:space="preserve"> </w:t>
      </w:r>
      <w:r w:rsidR="00184232" w:rsidRPr="005D2D2A">
        <w:rPr>
          <w:rFonts w:ascii="Arial" w:hAnsi="Arial" w:cs="Arial"/>
        </w:rPr>
        <w:t>zhotovené</w:t>
      </w:r>
      <w:r w:rsidR="0096728A" w:rsidRPr="005D2D2A">
        <w:rPr>
          <w:rFonts w:ascii="Arial" w:hAnsi="Arial" w:cs="Arial"/>
        </w:rPr>
        <w:t xml:space="preserve"> díly</w:t>
      </w:r>
      <w:r w:rsidR="004402D4" w:rsidRPr="005D2D2A">
        <w:rPr>
          <w:rFonts w:ascii="Arial" w:hAnsi="Arial" w:cs="Arial"/>
        </w:rPr>
        <w:t xml:space="preserve"> požadavkům dle </w:t>
      </w:r>
      <w:r>
        <w:rPr>
          <w:rFonts w:ascii="Arial" w:hAnsi="Arial" w:cs="Arial"/>
        </w:rPr>
        <w:t>bodu</w:t>
      </w:r>
      <w:r w:rsidR="004402D4" w:rsidRPr="005D2D2A">
        <w:rPr>
          <w:rFonts w:ascii="Arial" w:hAnsi="Arial" w:cs="Arial"/>
        </w:rPr>
        <w:t xml:space="preserve"> 2 tohoto článku</w:t>
      </w:r>
      <w:r w:rsidR="004C13A5" w:rsidRPr="005D2D2A">
        <w:rPr>
          <w:rFonts w:ascii="Arial" w:hAnsi="Arial" w:cs="Arial"/>
        </w:rPr>
        <w:t xml:space="preserve"> smlouvy</w:t>
      </w:r>
      <w:r w:rsidR="00FC096F" w:rsidRPr="005D2D2A">
        <w:rPr>
          <w:rFonts w:ascii="Arial" w:hAnsi="Arial" w:cs="Arial"/>
        </w:rPr>
        <w:t>, je</w:t>
      </w:r>
      <w:r w:rsidR="002244D2">
        <w:rPr>
          <w:rFonts w:ascii="Arial" w:hAnsi="Arial" w:cs="Arial"/>
        </w:rPr>
        <w:t> </w:t>
      </w:r>
      <w:r>
        <w:rPr>
          <w:rFonts w:ascii="Arial" w:hAnsi="Arial" w:cs="Arial"/>
        </w:rPr>
        <w:t xml:space="preserve">zhotovitel </w:t>
      </w:r>
      <w:r w:rsidR="00FC096F" w:rsidRPr="005D2D2A">
        <w:rPr>
          <w:rFonts w:ascii="Arial" w:hAnsi="Arial" w:cs="Arial"/>
        </w:rPr>
        <w:t xml:space="preserve">povinen neprodleně po upozornění na tuto skutečnost </w:t>
      </w:r>
      <w:r w:rsidR="003E335A" w:rsidRPr="005D2D2A">
        <w:rPr>
          <w:rFonts w:ascii="Arial" w:hAnsi="Arial" w:cs="Arial"/>
        </w:rPr>
        <w:t>objednatele</w:t>
      </w:r>
      <w:r w:rsidR="0005356C" w:rsidRPr="001E097E">
        <w:rPr>
          <w:rFonts w:ascii="Arial" w:hAnsi="Arial" w:cs="Arial"/>
        </w:rPr>
        <w:t>m</w:t>
      </w:r>
      <w:r w:rsidR="00FC096F" w:rsidRPr="0005356C">
        <w:rPr>
          <w:rFonts w:ascii="Arial" w:hAnsi="Arial" w:cs="Arial"/>
        </w:rPr>
        <w:t xml:space="preserve"> na vlastní náklady převzít od </w:t>
      </w:r>
      <w:r w:rsidR="003E335A" w:rsidRPr="005D2D2A">
        <w:rPr>
          <w:rFonts w:ascii="Arial" w:hAnsi="Arial" w:cs="Arial"/>
        </w:rPr>
        <w:t>objednatele</w:t>
      </w:r>
      <w:r w:rsidR="002244D2">
        <w:rPr>
          <w:rFonts w:ascii="Arial" w:hAnsi="Arial" w:cs="Arial"/>
        </w:rPr>
        <w:t xml:space="preserve"> v jeho sídle</w:t>
      </w:r>
      <w:r w:rsidR="00FC096F" w:rsidRPr="005D2D2A">
        <w:rPr>
          <w:rFonts w:ascii="Arial" w:hAnsi="Arial" w:cs="Arial"/>
        </w:rPr>
        <w:t xml:space="preserve"> vešker</w:t>
      </w:r>
      <w:r w:rsidR="0041001C" w:rsidRPr="005D2D2A">
        <w:rPr>
          <w:rFonts w:ascii="Arial" w:hAnsi="Arial" w:cs="Arial"/>
        </w:rPr>
        <w:t>é</w:t>
      </w:r>
      <w:r w:rsidR="00FC096F" w:rsidRPr="005D2D2A">
        <w:rPr>
          <w:rFonts w:ascii="Arial" w:hAnsi="Arial" w:cs="Arial"/>
        </w:rPr>
        <w:t xml:space="preserve"> takto </w:t>
      </w:r>
      <w:r w:rsidR="000B4789" w:rsidRPr="005D2D2A">
        <w:rPr>
          <w:rFonts w:ascii="Arial" w:hAnsi="Arial" w:cs="Arial"/>
        </w:rPr>
        <w:t xml:space="preserve">vadně zhotovené </w:t>
      </w:r>
      <w:r w:rsidR="002244D2">
        <w:rPr>
          <w:rFonts w:ascii="Arial" w:hAnsi="Arial" w:cs="Arial"/>
        </w:rPr>
        <w:t xml:space="preserve">díly </w:t>
      </w:r>
      <w:r w:rsidR="00FC096F" w:rsidRPr="005D2D2A">
        <w:rPr>
          <w:rFonts w:ascii="Arial" w:hAnsi="Arial" w:cs="Arial"/>
        </w:rPr>
        <w:t xml:space="preserve">a </w:t>
      </w:r>
      <w:r w:rsidR="00B044B3">
        <w:rPr>
          <w:rFonts w:ascii="Arial" w:hAnsi="Arial" w:cs="Arial"/>
        </w:rPr>
        <w:t>provést opravu dílů</w:t>
      </w:r>
      <w:r w:rsidR="0041001C" w:rsidRPr="005D2D2A">
        <w:rPr>
          <w:rFonts w:ascii="Arial" w:hAnsi="Arial" w:cs="Arial"/>
        </w:rPr>
        <w:t xml:space="preserve"> </w:t>
      </w:r>
      <w:r w:rsidR="0044458B">
        <w:rPr>
          <w:rFonts w:ascii="Arial" w:hAnsi="Arial" w:cs="Arial"/>
        </w:rPr>
        <w:t>tak, aby splňovaly</w:t>
      </w:r>
      <w:r w:rsidR="0044458B" w:rsidRPr="005D2D2A">
        <w:rPr>
          <w:rFonts w:ascii="Arial" w:hAnsi="Arial" w:cs="Arial"/>
        </w:rPr>
        <w:t xml:space="preserve"> </w:t>
      </w:r>
      <w:r w:rsidR="00FC096F" w:rsidRPr="005D2D2A">
        <w:rPr>
          <w:rFonts w:ascii="Arial" w:hAnsi="Arial" w:cs="Arial"/>
        </w:rPr>
        <w:t>veškeré podmínky dle této smlouv</w:t>
      </w:r>
      <w:r w:rsidR="00551C5E" w:rsidRPr="005D2D2A">
        <w:rPr>
          <w:rFonts w:ascii="Arial" w:hAnsi="Arial" w:cs="Arial"/>
        </w:rPr>
        <w:t xml:space="preserve">y, resp. </w:t>
      </w:r>
      <w:r w:rsidR="00956A5F" w:rsidRPr="005D2D2A">
        <w:rPr>
          <w:rFonts w:ascii="Arial" w:hAnsi="Arial" w:cs="Arial"/>
        </w:rPr>
        <w:t>o</w:t>
      </w:r>
      <w:bookmarkStart w:id="6" w:name="_GoBack"/>
      <w:bookmarkEnd w:id="6"/>
      <w:r w:rsidR="00956A5F" w:rsidRPr="005D2D2A">
        <w:rPr>
          <w:rFonts w:ascii="Arial" w:hAnsi="Arial" w:cs="Arial"/>
        </w:rPr>
        <w:t>bjednávky</w:t>
      </w:r>
      <w:r w:rsidR="008B642B">
        <w:rPr>
          <w:rFonts w:ascii="Arial" w:hAnsi="Arial" w:cs="Arial"/>
        </w:rPr>
        <w:t xml:space="preserve">, které následně </w:t>
      </w:r>
      <w:del w:id="7" w:author="Otáhal Tomáš" w:date="2018-11-06T13:08:00Z">
        <w:r w:rsidR="008B642B" w:rsidDel="00C94DD7">
          <w:rPr>
            <w:rFonts w:ascii="Arial" w:hAnsi="Arial" w:cs="Arial"/>
          </w:rPr>
          <w:delText xml:space="preserve"> </w:delText>
        </w:r>
      </w:del>
      <w:r w:rsidR="008B642B">
        <w:rPr>
          <w:rFonts w:ascii="Arial" w:hAnsi="Arial" w:cs="Arial"/>
        </w:rPr>
        <w:t>objednateli předá</w:t>
      </w:r>
      <w:r w:rsidR="00947486">
        <w:rPr>
          <w:rFonts w:ascii="Arial" w:hAnsi="Arial" w:cs="Arial"/>
        </w:rPr>
        <w:t xml:space="preserve"> v sídle objednatele</w:t>
      </w:r>
      <w:r w:rsidR="00FC096F" w:rsidRPr="005D2D2A">
        <w:rPr>
          <w:rFonts w:ascii="Arial" w:hAnsi="Arial" w:cs="Arial"/>
        </w:rPr>
        <w:t>. Za</w:t>
      </w:r>
      <w:r w:rsidR="002244D2">
        <w:rPr>
          <w:rFonts w:ascii="Arial" w:hAnsi="Arial" w:cs="Arial"/>
        </w:rPr>
        <w:t> </w:t>
      </w:r>
      <w:r w:rsidR="00F91049">
        <w:rPr>
          <w:rFonts w:ascii="Arial" w:hAnsi="Arial" w:cs="Arial"/>
        </w:rPr>
        <w:t xml:space="preserve">opravu </w:t>
      </w:r>
      <w:r w:rsidR="00FC096F" w:rsidRPr="005D2D2A">
        <w:rPr>
          <w:rFonts w:ascii="Arial" w:hAnsi="Arial" w:cs="Arial"/>
        </w:rPr>
        <w:t xml:space="preserve">nese plnou odpovědnost </w:t>
      </w:r>
      <w:r w:rsidR="00A55CB5" w:rsidRPr="005D2D2A">
        <w:rPr>
          <w:rFonts w:ascii="Arial" w:hAnsi="Arial" w:cs="Arial"/>
        </w:rPr>
        <w:t>zhotovitel</w:t>
      </w:r>
      <w:r w:rsidR="00FC096F" w:rsidRPr="005D2D2A">
        <w:rPr>
          <w:rFonts w:ascii="Arial" w:hAnsi="Arial" w:cs="Arial"/>
        </w:rPr>
        <w:t>, přičemž není ro</w:t>
      </w:r>
      <w:r w:rsidR="007E33B2" w:rsidRPr="005D2D2A">
        <w:rPr>
          <w:rFonts w:ascii="Arial" w:hAnsi="Arial" w:cs="Arial"/>
        </w:rPr>
        <w:t xml:space="preserve">zhodné, zda </w:t>
      </w:r>
      <w:r w:rsidR="003E335A" w:rsidRPr="005D2D2A">
        <w:rPr>
          <w:rFonts w:ascii="Arial" w:hAnsi="Arial" w:cs="Arial"/>
        </w:rPr>
        <w:t>objednatel</w:t>
      </w:r>
      <w:r w:rsidR="007E33B2" w:rsidRPr="005D2D2A">
        <w:rPr>
          <w:rFonts w:ascii="Arial" w:hAnsi="Arial" w:cs="Arial"/>
        </w:rPr>
        <w:t xml:space="preserve"> takto díly</w:t>
      </w:r>
      <w:r w:rsidR="00287D7B" w:rsidRPr="005D2D2A">
        <w:rPr>
          <w:rFonts w:ascii="Arial" w:hAnsi="Arial" w:cs="Arial"/>
        </w:rPr>
        <w:t xml:space="preserve"> </w:t>
      </w:r>
      <w:r w:rsidR="00FC096F" w:rsidRPr="005D2D2A">
        <w:rPr>
          <w:rFonts w:ascii="Arial" w:hAnsi="Arial" w:cs="Arial"/>
        </w:rPr>
        <w:t>dle čl. VI</w:t>
      </w:r>
      <w:r w:rsidR="00FF5551" w:rsidRPr="005D2D2A">
        <w:rPr>
          <w:rFonts w:ascii="Arial" w:hAnsi="Arial" w:cs="Arial"/>
        </w:rPr>
        <w:t>I</w:t>
      </w:r>
      <w:r w:rsidR="00FC096F" w:rsidRPr="005D2D2A">
        <w:rPr>
          <w:rFonts w:ascii="Arial" w:hAnsi="Arial" w:cs="Arial"/>
        </w:rPr>
        <w:t>. smlouvy převzal.</w:t>
      </w:r>
    </w:p>
    <w:p w14:paraId="5C24BDCD" w14:textId="77777777" w:rsidR="00227D1D" w:rsidRPr="006959C8" w:rsidRDefault="00227D1D" w:rsidP="00227D1D">
      <w:pPr>
        <w:numPr>
          <w:ilvl w:val="0"/>
          <w:numId w:val="12"/>
        </w:numPr>
        <w:tabs>
          <w:tab w:val="left" w:pos="426"/>
        </w:tabs>
        <w:spacing w:after="80"/>
        <w:jc w:val="both"/>
        <w:rPr>
          <w:rFonts w:ascii="Arial" w:hAnsi="Arial" w:cs="Arial"/>
        </w:rPr>
      </w:pPr>
      <w:r w:rsidRPr="006959C8">
        <w:rPr>
          <w:rFonts w:ascii="Arial" w:hAnsi="Arial" w:cs="Arial"/>
        </w:rPr>
        <w:t>Objednatel je povinen poskytnout zhotoviteli součinnost nezbytnou pro naplnění účelu této smlouvy, a to zejména:</w:t>
      </w:r>
    </w:p>
    <w:p w14:paraId="089246B4" w14:textId="77777777" w:rsidR="00227D1D" w:rsidRPr="00A42AFB" w:rsidRDefault="00227D1D" w:rsidP="00227D1D">
      <w:pPr>
        <w:pStyle w:val="Odstavecseseznamem"/>
        <w:numPr>
          <w:ilvl w:val="0"/>
          <w:numId w:val="43"/>
        </w:numPr>
        <w:tabs>
          <w:tab w:val="left" w:pos="426"/>
        </w:tabs>
        <w:spacing w:after="80"/>
        <w:jc w:val="both"/>
        <w:rPr>
          <w:rFonts w:ascii="Arial" w:hAnsi="Arial" w:cs="Arial"/>
        </w:rPr>
      </w:pPr>
      <w:r w:rsidRPr="00A42AFB">
        <w:rPr>
          <w:rFonts w:ascii="Arial" w:hAnsi="Arial" w:cs="Arial"/>
        </w:rPr>
        <w:lastRenderedPageBreak/>
        <w:t xml:space="preserve">umožnit zhotoviteli vjezd do místa </w:t>
      </w:r>
      <w:r>
        <w:rPr>
          <w:rFonts w:ascii="Arial" w:hAnsi="Arial" w:cs="Arial"/>
        </w:rPr>
        <w:t xml:space="preserve">převzetí a následného </w:t>
      </w:r>
      <w:r w:rsidRPr="00A42AFB">
        <w:rPr>
          <w:rFonts w:ascii="Arial" w:hAnsi="Arial" w:cs="Arial"/>
        </w:rPr>
        <w:t>předání díla dle čl. VI. této smlouvy;</w:t>
      </w:r>
    </w:p>
    <w:p w14:paraId="6EAF2A13" w14:textId="77777777" w:rsidR="00227D1D" w:rsidRPr="00A42AFB" w:rsidRDefault="00227D1D" w:rsidP="00227D1D">
      <w:pPr>
        <w:pStyle w:val="Odstavecseseznamem"/>
        <w:numPr>
          <w:ilvl w:val="0"/>
          <w:numId w:val="43"/>
        </w:numPr>
        <w:tabs>
          <w:tab w:val="left" w:pos="426"/>
        </w:tabs>
        <w:spacing w:after="80"/>
        <w:jc w:val="both"/>
        <w:rPr>
          <w:rFonts w:ascii="Arial" w:hAnsi="Arial" w:cs="Arial"/>
        </w:rPr>
      </w:pPr>
      <w:r w:rsidRPr="00A42AFB">
        <w:rPr>
          <w:rFonts w:ascii="Arial" w:hAnsi="Arial" w:cs="Arial"/>
        </w:rPr>
        <w:t>informovat zhotovitele o technickém a manipulačním vybavení objednatele nacházejícím se v místě předání díla dle čl. VI. této smlouvy;</w:t>
      </w:r>
    </w:p>
    <w:p w14:paraId="50EE0E11" w14:textId="77777777" w:rsidR="00227D1D" w:rsidRPr="00A42AFB" w:rsidRDefault="00227D1D" w:rsidP="00227D1D">
      <w:pPr>
        <w:pStyle w:val="Odstavecseseznamem"/>
        <w:numPr>
          <w:ilvl w:val="0"/>
          <w:numId w:val="43"/>
        </w:numPr>
        <w:tabs>
          <w:tab w:val="left" w:pos="426"/>
        </w:tabs>
        <w:spacing w:after="80"/>
        <w:jc w:val="both"/>
        <w:rPr>
          <w:rFonts w:ascii="Arial" w:hAnsi="Arial" w:cs="Arial"/>
        </w:rPr>
      </w:pPr>
      <w:r w:rsidRPr="00A42AFB">
        <w:rPr>
          <w:rFonts w:ascii="Arial" w:hAnsi="Arial" w:cs="Arial"/>
        </w:rPr>
        <w:t>poskytnout zhotoviteli vhodnou součinnost při manipulaci</w:t>
      </w:r>
      <w:r w:rsidRPr="006959C8">
        <w:rPr>
          <w:rFonts w:ascii="Arial" w:hAnsi="Arial" w:cs="Arial"/>
        </w:rPr>
        <w:t xml:space="preserve"> s dodávkami zhotovených dílů</w:t>
      </w:r>
      <w:r w:rsidRPr="00A42AFB">
        <w:rPr>
          <w:rFonts w:ascii="Arial" w:hAnsi="Arial" w:cs="Arial"/>
        </w:rPr>
        <w:t xml:space="preserve"> v místě jejich </w:t>
      </w:r>
      <w:r>
        <w:rPr>
          <w:rFonts w:ascii="Arial" w:hAnsi="Arial" w:cs="Arial"/>
        </w:rPr>
        <w:t xml:space="preserve">převzetí a následného </w:t>
      </w:r>
      <w:r w:rsidRPr="00A42AFB">
        <w:rPr>
          <w:rFonts w:ascii="Arial" w:hAnsi="Arial" w:cs="Arial"/>
        </w:rPr>
        <w:t>předání dle čl. VI. této smlouvy;</w:t>
      </w:r>
    </w:p>
    <w:p w14:paraId="01155EA1" w14:textId="77777777" w:rsidR="008924C8" w:rsidRPr="0027630D" w:rsidRDefault="008924C8" w:rsidP="008924C8">
      <w:pPr>
        <w:tabs>
          <w:tab w:val="left" w:pos="-1701"/>
        </w:tabs>
        <w:spacing w:after="80"/>
        <w:ind w:left="426"/>
        <w:jc w:val="both"/>
        <w:rPr>
          <w:rFonts w:ascii="Arial" w:hAnsi="Arial" w:cs="Arial"/>
        </w:rPr>
      </w:pPr>
    </w:p>
    <w:p w14:paraId="2BDC0521" w14:textId="0DE3D05A" w:rsidR="00FC096F" w:rsidRDefault="00FC096F" w:rsidP="00FC096F">
      <w:pPr>
        <w:pStyle w:val="Nadpis1"/>
        <w:numPr>
          <w:ilvl w:val="0"/>
          <w:numId w:val="1"/>
        </w:numPr>
        <w:ind w:left="357" w:hanging="357"/>
        <w:rPr>
          <w:rFonts w:ascii="Arial" w:hAnsi="Arial" w:cs="Arial"/>
          <w:b/>
          <w:sz w:val="20"/>
        </w:rPr>
      </w:pPr>
      <w:r w:rsidRPr="0027630D">
        <w:rPr>
          <w:rFonts w:ascii="Arial" w:hAnsi="Arial" w:cs="Arial"/>
          <w:b/>
          <w:sz w:val="20"/>
        </w:rPr>
        <w:t xml:space="preserve">Jakost, záruka </w:t>
      </w:r>
      <w:r w:rsidR="00375C2E">
        <w:rPr>
          <w:rFonts w:ascii="Arial" w:hAnsi="Arial" w:cs="Arial"/>
          <w:b/>
          <w:sz w:val="20"/>
        </w:rPr>
        <w:t>z</w:t>
      </w:r>
      <w:r w:rsidRPr="0027630D">
        <w:rPr>
          <w:rFonts w:ascii="Arial" w:hAnsi="Arial" w:cs="Arial"/>
          <w:b/>
          <w:sz w:val="20"/>
        </w:rPr>
        <w:t xml:space="preserve">a vady </w:t>
      </w:r>
      <w:r w:rsidR="00227D1D">
        <w:rPr>
          <w:rFonts w:ascii="Arial" w:hAnsi="Arial" w:cs="Arial"/>
          <w:b/>
          <w:sz w:val="20"/>
        </w:rPr>
        <w:t xml:space="preserve">pozinkovaných </w:t>
      </w:r>
      <w:r w:rsidR="00F833AB">
        <w:rPr>
          <w:rFonts w:ascii="Arial" w:hAnsi="Arial" w:cs="Arial"/>
          <w:b/>
          <w:sz w:val="20"/>
        </w:rPr>
        <w:t>dílů</w:t>
      </w:r>
    </w:p>
    <w:p w14:paraId="32BD9723" w14:textId="77777777" w:rsidR="008924C8" w:rsidRPr="008924C8" w:rsidRDefault="008924C8" w:rsidP="008924C8"/>
    <w:p w14:paraId="2E5BD805" w14:textId="77BCC856" w:rsidR="00FC096F" w:rsidRPr="0027630D" w:rsidRDefault="00A55CB5" w:rsidP="00F75CBB">
      <w:pPr>
        <w:numPr>
          <w:ilvl w:val="0"/>
          <w:numId w:val="15"/>
        </w:numPr>
        <w:tabs>
          <w:tab w:val="clear" w:pos="360"/>
        </w:tabs>
        <w:spacing w:after="120"/>
        <w:ind w:left="357" w:hanging="357"/>
        <w:jc w:val="both"/>
        <w:rPr>
          <w:rFonts w:ascii="Arial" w:hAnsi="Arial" w:cs="Arial"/>
        </w:rPr>
      </w:pPr>
      <w:r>
        <w:rPr>
          <w:rFonts w:ascii="Arial" w:hAnsi="Arial" w:cs="Arial"/>
        </w:rPr>
        <w:t>Zhotovitel</w:t>
      </w:r>
      <w:r w:rsidR="00FC096F" w:rsidRPr="0027630D">
        <w:rPr>
          <w:rFonts w:ascii="Arial" w:hAnsi="Arial" w:cs="Arial"/>
        </w:rPr>
        <w:t xml:space="preserve"> je povinen </w:t>
      </w:r>
      <w:r w:rsidR="00A72BA6">
        <w:rPr>
          <w:rFonts w:ascii="Arial" w:hAnsi="Arial" w:cs="Arial"/>
        </w:rPr>
        <w:t>pozinkovat</w:t>
      </w:r>
      <w:r w:rsidR="00E76CCE">
        <w:rPr>
          <w:rFonts w:ascii="Arial" w:hAnsi="Arial" w:cs="Arial"/>
        </w:rPr>
        <w:t xml:space="preserve"> </w:t>
      </w:r>
      <w:r w:rsidR="00FC096F" w:rsidRPr="0027630D">
        <w:rPr>
          <w:rFonts w:ascii="Arial" w:hAnsi="Arial" w:cs="Arial"/>
        </w:rPr>
        <w:t>v dohodnutém množství, jakosti a provedení. Vešker</w:t>
      </w:r>
      <w:r w:rsidR="00B93B14">
        <w:rPr>
          <w:rFonts w:ascii="Arial" w:hAnsi="Arial" w:cs="Arial"/>
        </w:rPr>
        <w:t>é</w:t>
      </w:r>
      <w:r w:rsidR="00375C2E">
        <w:rPr>
          <w:rFonts w:ascii="Arial" w:hAnsi="Arial" w:cs="Arial"/>
        </w:rPr>
        <w:t xml:space="preserve"> </w:t>
      </w:r>
      <w:r w:rsidR="00E76CCE">
        <w:rPr>
          <w:rFonts w:ascii="Arial" w:hAnsi="Arial" w:cs="Arial"/>
        </w:rPr>
        <w:t xml:space="preserve">služby </w:t>
      </w:r>
      <w:r w:rsidR="00FC096F" w:rsidRPr="0027630D">
        <w:rPr>
          <w:rFonts w:ascii="Arial" w:hAnsi="Arial" w:cs="Arial"/>
        </w:rPr>
        <w:t>musí splňovat kvalitativní požadavky dle této smlouv</w:t>
      </w:r>
      <w:r w:rsidR="00EF090A">
        <w:rPr>
          <w:rFonts w:ascii="Arial" w:hAnsi="Arial" w:cs="Arial"/>
        </w:rPr>
        <w:t>y, resp.</w:t>
      </w:r>
      <w:r w:rsidR="008B642B">
        <w:rPr>
          <w:rFonts w:ascii="Arial" w:hAnsi="Arial" w:cs="Arial"/>
        </w:rPr>
        <w:t> </w:t>
      </w:r>
      <w:r w:rsidR="00FF5551" w:rsidRPr="0027630D">
        <w:rPr>
          <w:rFonts w:ascii="Arial" w:hAnsi="Arial" w:cs="Arial"/>
        </w:rPr>
        <w:t>objednávky</w:t>
      </w:r>
      <w:r w:rsidR="00FC096F" w:rsidRPr="0027630D">
        <w:rPr>
          <w:rFonts w:ascii="Arial" w:hAnsi="Arial" w:cs="Arial"/>
        </w:rPr>
        <w:t xml:space="preserve">. </w:t>
      </w:r>
    </w:p>
    <w:p w14:paraId="147AFFCA" w14:textId="63B70193" w:rsidR="00FC096F" w:rsidRPr="0027630D" w:rsidRDefault="00F5633A" w:rsidP="00F5633A">
      <w:pPr>
        <w:numPr>
          <w:ilvl w:val="0"/>
          <w:numId w:val="15"/>
        </w:numPr>
        <w:spacing w:after="120"/>
        <w:jc w:val="both"/>
        <w:rPr>
          <w:rFonts w:ascii="Arial" w:hAnsi="Arial" w:cs="Arial"/>
        </w:rPr>
      </w:pPr>
      <w:r w:rsidRPr="00F5633A">
        <w:rPr>
          <w:rFonts w:ascii="Arial" w:hAnsi="Arial" w:cs="Arial"/>
        </w:rPr>
        <w:t>2.</w:t>
      </w:r>
      <w:r w:rsidRPr="00F5633A">
        <w:rPr>
          <w:rFonts w:ascii="Arial" w:hAnsi="Arial" w:cs="Arial"/>
        </w:rPr>
        <w:tab/>
        <w:t>Zhotovené díly</w:t>
      </w:r>
      <w:r w:rsidRPr="00F5633A" w:rsidDel="00F5633A">
        <w:rPr>
          <w:rFonts w:ascii="Arial" w:hAnsi="Arial" w:cs="Arial"/>
        </w:rPr>
        <w:t xml:space="preserve"> </w:t>
      </w:r>
      <w:r w:rsidR="00FC096F" w:rsidRPr="0027630D">
        <w:rPr>
          <w:rFonts w:ascii="Arial" w:hAnsi="Arial" w:cs="Arial"/>
        </w:rPr>
        <w:t>ne</w:t>
      </w:r>
      <w:r w:rsidR="00A24B22">
        <w:rPr>
          <w:rFonts w:ascii="Arial" w:hAnsi="Arial" w:cs="Arial"/>
        </w:rPr>
        <w:t>smí</w:t>
      </w:r>
      <w:r w:rsidR="00FC096F" w:rsidRPr="0027630D">
        <w:rPr>
          <w:rFonts w:ascii="Arial" w:hAnsi="Arial" w:cs="Arial"/>
        </w:rPr>
        <w:t xml:space="preserve"> vykazovat</w:t>
      </w:r>
      <w:r w:rsidR="00A24B22">
        <w:rPr>
          <w:rFonts w:ascii="Arial" w:hAnsi="Arial" w:cs="Arial"/>
        </w:rPr>
        <w:t xml:space="preserve"> žádné</w:t>
      </w:r>
      <w:r w:rsidR="00FC096F" w:rsidRPr="0027630D">
        <w:rPr>
          <w:rFonts w:ascii="Arial" w:hAnsi="Arial" w:cs="Arial"/>
        </w:rPr>
        <w:t xml:space="preserve"> vady či poškození, a to jak mechanické, tak i co do složení a struktury materiálu.</w:t>
      </w:r>
      <w:r w:rsidR="004C13A5" w:rsidRPr="0027630D">
        <w:rPr>
          <w:rFonts w:ascii="Arial" w:hAnsi="Arial" w:cs="Arial"/>
        </w:rPr>
        <w:t xml:space="preserve"> </w:t>
      </w:r>
    </w:p>
    <w:p w14:paraId="4DB39A8C" w14:textId="77777777" w:rsidR="00FC096F" w:rsidRPr="0027630D" w:rsidRDefault="00874DBA" w:rsidP="00F75CBB">
      <w:pPr>
        <w:numPr>
          <w:ilvl w:val="0"/>
          <w:numId w:val="15"/>
        </w:numPr>
        <w:tabs>
          <w:tab w:val="clear" w:pos="360"/>
        </w:tabs>
        <w:spacing w:after="120"/>
        <w:ind w:left="357" w:hanging="357"/>
        <w:jc w:val="both"/>
        <w:rPr>
          <w:rFonts w:ascii="Arial" w:hAnsi="Arial" w:cs="Arial"/>
        </w:rPr>
      </w:pPr>
      <w:r>
        <w:rPr>
          <w:rFonts w:ascii="Arial" w:hAnsi="Arial" w:cs="Arial"/>
        </w:rPr>
        <w:t>Zhotovitel</w:t>
      </w:r>
      <w:r w:rsidR="00FC096F" w:rsidRPr="0027630D">
        <w:rPr>
          <w:rFonts w:ascii="Arial" w:hAnsi="Arial" w:cs="Arial"/>
        </w:rPr>
        <w:t xml:space="preserve"> </w:t>
      </w:r>
      <w:r w:rsidR="00BF396B">
        <w:rPr>
          <w:rFonts w:ascii="Arial" w:hAnsi="Arial" w:cs="Arial"/>
        </w:rPr>
        <w:t>objednateli</w:t>
      </w:r>
      <w:r w:rsidR="00FC096F" w:rsidRPr="0027630D">
        <w:rPr>
          <w:rFonts w:ascii="Arial" w:hAnsi="Arial" w:cs="Arial"/>
        </w:rPr>
        <w:t xml:space="preserve"> poskytuje záruku za jak</w:t>
      </w:r>
      <w:r w:rsidR="00524E71">
        <w:rPr>
          <w:rFonts w:ascii="Arial" w:hAnsi="Arial" w:cs="Arial"/>
        </w:rPr>
        <w:t xml:space="preserve">ost </w:t>
      </w:r>
      <w:r w:rsidR="00F75CBB">
        <w:rPr>
          <w:rFonts w:ascii="Arial" w:hAnsi="Arial" w:cs="Arial"/>
        </w:rPr>
        <w:t xml:space="preserve">díla </w:t>
      </w:r>
      <w:r w:rsidR="00FC096F" w:rsidRPr="00380D22">
        <w:rPr>
          <w:rFonts w:ascii="Arial" w:hAnsi="Arial" w:cs="Arial"/>
        </w:rPr>
        <w:t>v délce a za podmínek uvedených v příloze</w:t>
      </w:r>
      <w:r w:rsidR="00FC096F" w:rsidRPr="00524E71">
        <w:rPr>
          <w:rFonts w:ascii="Arial" w:hAnsi="Arial" w:cs="Arial"/>
        </w:rPr>
        <w:t xml:space="preserve"> </w:t>
      </w:r>
      <w:r w:rsidR="00B65FF7">
        <w:rPr>
          <w:rFonts w:ascii="Arial" w:hAnsi="Arial" w:cs="Arial"/>
        </w:rPr>
        <w:br/>
      </w:r>
      <w:r w:rsidR="00FC096F" w:rsidRPr="00524E71">
        <w:rPr>
          <w:rFonts w:ascii="Arial" w:hAnsi="Arial" w:cs="Arial"/>
        </w:rPr>
        <w:t>č.</w:t>
      </w:r>
      <w:r w:rsidR="007C49ED">
        <w:rPr>
          <w:rFonts w:ascii="Arial" w:hAnsi="Arial" w:cs="Arial"/>
        </w:rPr>
        <w:t xml:space="preserve"> </w:t>
      </w:r>
      <w:r w:rsidR="00070928">
        <w:rPr>
          <w:rFonts w:ascii="Arial" w:hAnsi="Arial" w:cs="Arial"/>
        </w:rPr>
        <w:t>2</w:t>
      </w:r>
      <w:r w:rsidR="00FC096F" w:rsidRPr="0027630D">
        <w:rPr>
          <w:rFonts w:ascii="Arial" w:hAnsi="Arial" w:cs="Arial"/>
        </w:rPr>
        <w:t xml:space="preserve"> této smlouvy. </w:t>
      </w:r>
    </w:p>
    <w:p w14:paraId="7E3CCADA" w14:textId="77777777" w:rsidR="00FC096F" w:rsidRDefault="00FC096F" w:rsidP="00F75CBB">
      <w:pPr>
        <w:numPr>
          <w:ilvl w:val="0"/>
          <w:numId w:val="15"/>
        </w:numPr>
        <w:tabs>
          <w:tab w:val="clear" w:pos="360"/>
        </w:tabs>
        <w:spacing w:after="120"/>
        <w:ind w:left="357" w:hanging="357"/>
        <w:jc w:val="both"/>
        <w:rPr>
          <w:rFonts w:ascii="Arial" w:hAnsi="Arial" w:cs="Arial"/>
        </w:rPr>
      </w:pPr>
      <w:r w:rsidRPr="0027630D">
        <w:rPr>
          <w:rFonts w:ascii="Arial" w:hAnsi="Arial" w:cs="Arial"/>
        </w:rPr>
        <w:t xml:space="preserve">Podmínky reklamace vadného </w:t>
      </w:r>
      <w:r w:rsidR="00F75CBB">
        <w:rPr>
          <w:rFonts w:ascii="Arial" w:hAnsi="Arial" w:cs="Arial"/>
        </w:rPr>
        <w:t xml:space="preserve">díla </w:t>
      </w:r>
      <w:r w:rsidRPr="0027630D">
        <w:rPr>
          <w:rFonts w:ascii="Arial" w:hAnsi="Arial" w:cs="Arial"/>
        </w:rPr>
        <w:t>dle této smlouvy</w:t>
      </w:r>
      <w:r w:rsidR="00EF090A">
        <w:rPr>
          <w:rFonts w:ascii="Arial" w:hAnsi="Arial" w:cs="Arial"/>
        </w:rPr>
        <w:t xml:space="preserve">, resp. </w:t>
      </w:r>
      <w:r w:rsidR="00FF5551" w:rsidRPr="0027630D">
        <w:rPr>
          <w:rFonts w:ascii="Arial" w:hAnsi="Arial" w:cs="Arial"/>
        </w:rPr>
        <w:t>objednávky</w:t>
      </w:r>
      <w:r w:rsidR="004213D1" w:rsidRPr="0027630D">
        <w:rPr>
          <w:rFonts w:ascii="Arial" w:hAnsi="Arial" w:cs="Arial"/>
        </w:rPr>
        <w:t>,</w:t>
      </w:r>
      <w:r w:rsidRPr="0027630D">
        <w:rPr>
          <w:rFonts w:ascii="Arial" w:hAnsi="Arial" w:cs="Arial"/>
        </w:rPr>
        <w:t xml:space="preserve"> jsou uvedeny v příloze č.</w:t>
      </w:r>
      <w:r w:rsidR="005024C4">
        <w:rPr>
          <w:rFonts w:ascii="Arial" w:hAnsi="Arial" w:cs="Arial"/>
        </w:rPr>
        <w:t xml:space="preserve"> </w:t>
      </w:r>
      <w:r w:rsidR="00070928">
        <w:rPr>
          <w:rFonts w:ascii="Arial" w:hAnsi="Arial" w:cs="Arial"/>
        </w:rPr>
        <w:t>2</w:t>
      </w:r>
      <w:r w:rsidR="005024C4">
        <w:rPr>
          <w:rFonts w:ascii="Arial" w:hAnsi="Arial" w:cs="Arial"/>
        </w:rPr>
        <w:t xml:space="preserve"> </w:t>
      </w:r>
      <w:r w:rsidRPr="0027630D">
        <w:rPr>
          <w:rFonts w:ascii="Arial" w:hAnsi="Arial" w:cs="Arial"/>
        </w:rPr>
        <w:t>této smlouvy.</w:t>
      </w:r>
    </w:p>
    <w:p w14:paraId="7D3F1B8E" w14:textId="77777777" w:rsidR="00300BCE" w:rsidRPr="00556752" w:rsidRDefault="00300BCE" w:rsidP="00F75CBB">
      <w:pPr>
        <w:numPr>
          <w:ilvl w:val="0"/>
          <w:numId w:val="15"/>
        </w:numPr>
        <w:tabs>
          <w:tab w:val="clear" w:pos="360"/>
        </w:tabs>
        <w:spacing w:after="120"/>
        <w:ind w:left="357" w:hanging="357"/>
        <w:jc w:val="both"/>
        <w:rPr>
          <w:rFonts w:ascii="Arial" w:hAnsi="Arial" w:cs="Arial"/>
          <w:color w:val="000000" w:themeColor="text1"/>
        </w:rPr>
      </w:pPr>
      <w:r w:rsidRPr="00556752">
        <w:rPr>
          <w:rFonts w:ascii="Arial" w:hAnsi="Arial" w:cs="Arial"/>
          <w:color w:val="000000" w:themeColor="text1"/>
        </w:rPr>
        <w:t xml:space="preserve">Dílo má vady, jestliže provedení neodpovídá specifikaci díly v této smlouvě, včetně všech vlastností a jakosti uvedené v této smlouvě, případně není způsobilé pro použití k účelu stanovenému v této smlouvě. Pro vyloučení pochybností Smluvní strany výslovně vylučují aplikaci ustanovení § 1965, § 2103,§ 2104,§ 2105,§ 2106,§ </w:t>
      </w:r>
      <w:proofErr w:type="gramStart"/>
      <w:r w:rsidRPr="00556752">
        <w:rPr>
          <w:rFonts w:ascii="Arial" w:hAnsi="Arial" w:cs="Arial"/>
          <w:color w:val="000000" w:themeColor="text1"/>
        </w:rPr>
        <w:t>2107,§</w:t>
      </w:r>
      <w:r w:rsidR="00597515" w:rsidRPr="00556752">
        <w:rPr>
          <w:rFonts w:ascii="Arial" w:hAnsi="Arial" w:cs="Arial"/>
          <w:color w:val="000000" w:themeColor="text1"/>
        </w:rPr>
        <w:t xml:space="preserve"> </w:t>
      </w:r>
      <w:r w:rsidRPr="00556752">
        <w:rPr>
          <w:rFonts w:ascii="Arial" w:hAnsi="Arial" w:cs="Arial"/>
          <w:color w:val="000000" w:themeColor="text1"/>
        </w:rPr>
        <w:t>2618</w:t>
      </w:r>
      <w:proofErr w:type="gramEnd"/>
      <w:r w:rsidRPr="00556752">
        <w:rPr>
          <w:rFonts w:ascii="Arial" w:hAnsi="Arial" w:cs="Arial"/>
          <w:color w:val="000000" w:themeColor="text1"/>
        </w:rPr>
        <w:t xml:space="preserve"> Občanského zákoníku.</w:t>
      </w:r>
    </w:p>
    <w:p w14:paraId="79111B48" w14:textId="77777777" w:rsidR="00FD32B9" w:rsidRPr="00556752" w:rsidRDefault="00FD32B9" w:rsidP="00F75CBB">
      <w:pPr>
        <w:numPr>
          <w:ilvl w:val="0"/>
          <w:numId w:val="15"/>
        </w:numPr>
        <w:tabs>
          <w:tab w:val="clear" w:pos="360"/>
        </w:tabs>
        <w:spacing w:after="120"/>
        <w:ind w:left="357" w:hanging="357"/>
        <w:jc w:val="both"/>
        <w:rPr>
          <w:rFonts w:ascii="Arial" w:hAnsi="Arial" w:cs="Arial"/>
          <w:color w:val="000000" w:themeColor="text1"/>
        </w:rPr>
      </w:pPr>
      <w:r w:rsidRPr="00556752">
        <w:rPr>
          <w:rFonts w:ascii="Arial" w:hAnsi="Arial" w:cs="Arial"/>
          <w:color w:val="000000" w:themeColor="text1"/>
        </w:rPr>
        <w:t>Za vady díla se rovněž považují vady veškerých dokumentů vztahujících se k dílu, které jsou vyžadovány touto smlouvou, a které je zhotovitel povinen dle smlouvy dodat spolu se zhotovenými díly objednateli. V případě, že budou uvedené dokumenty vykazovat vady, je objednatel oprávněn je vrátit zhotoviteli na jeho náklady a/nebo zhotovitele vyzvat k dodání dokumentů bez vad. Zhotovitel je povinen bez zbytečného odkladu, nejpozději do 5 dnů od vrácení vadných dokumentů nebo od doručení výzvy objednatelem, dodat objednateli úplné dokumenty bez vad.</w:t>
      </w:r>
    </w:p>
    <w:p w14:paraId="20508D5F" w14:textId="77777777" w:rsidR="00FC096F" w:rsidRPr="0027630D" w:rsidRDefault="00FC096F" w:rsidP="00F75CBB">
      <w:pPr>
        <w:numPr>
          <w:ilvl w:val="0"/>
          <w:numId w:val="15"/>
        </w:numPr>
        <w:tabs>
          <w:tab w:val="clear" w:pos="360"/>
        </w:tabs>
        <w:spacing w:after="120"/>
        <w:ind w:left="357" w:hanging="357"/>
        <w:jc w:val="both"/>
        <w:rPr>
          <w:rFonts w:ascii="Arial" w:hAnsi="Arial" w:cs="Arial"/>
        </w:rPr>
      </w:pPr>
      <w:r w:rsidRPr="0027630D">
        <w:rPr>
          <w:rFonts w:ascii="Arial" w:hAnsi="Arial" w:cs="Arial"/>
        </w:rPr>
        <w:t xml:space="preserve">Pokud z přílohy </w:t>
      </w:r>
      <w:r w:rsidR="00436D43" w:rsidRPr="0027630D">
        <w:rPr>
          <w:rFonts w:ascii="Arial" w:hAnsi="Arial" w:cs="Arial"/>
        </w:rPr>
        <w:t>č.</w:t>
      </w:r>
      <w:r w:rsidR="00436D43">
        <w:rPr>
          <w:rFonts w:ascii="Arial" w:hAnsi="Arial" w:cs="Arial"/>
        </w:rPr>
        <w:t xml:space="preserve"> 2 nevyplývá</w:t>
      </w:r>
      <w:r w:rsidRPr="0027630D">
        <w:rPr>
          <w:rFonts w:ascii="Arial" w:hAnsi="Arial" w:cs="Arial"/>
        </w:rPr>
        <w:t xml:space="preserve"> jinak, má </w:t>
      </w:r>
      <w:r w:rsidR="00BF396B">
        <w:rPr>
          <w:rFonts w:ascii="Arial" w:hAnsi="Arial" w:cs="Arial"/>
        </w:rPr>
        <w:t>objednatel</w:t>
      </w:r>
      <w:r w:rsidRPr="0027630D">
        <w:rPr>
          <w:rFonts w:ascii="Arial" w:hAnsi="Arial" w:cs="Arial"/>
        </w:rPr>
        <w:t xml:space="preserve"> v případě oprávněné reklamace vad </w:t>
      </w:r>
      <w:r w:rsidR="00F75CBB">
        <w:rPr>
          <w:rFonts w:ascii="Arial" w:hAnsi="Arial" w:cs="Arial"/>
        </w:rPr>
        <w:t xml:space="preserve">zhotovených </w:t>
      </w:r>
      <w:r w:rsidR="00070928">
        <w:rPr>
          <w:rFonts w:ascii="Arial" w:hAnsi="Arial" w:cs="Arial"/>
        </w:rPr>
        <w:t>dílů</w:t>
      </w:r>
      <w:r w:rsidR="00CE4EDE" w:rsidRPr="0027630D">
        <w:rPr>
          <w:rFonts w:ascii="Arial" w:hAnsi="Arial" w:cs="Arial"/>
        </w:rPr>
        <w:t xml:space="preserve"> </w:t>
      </w:r>
      <w:r w:rsidRPr="0027630D">
        <w:rPr>
          <w:rFonts w:ascii="Arial" w:hAnsi="Arial" w:cs="Arial"/>
        </w:rPr>
        <w:t xml:space="preserve">právo na bezplatné odstranění vady. V případě, že reklamovanou vadu není možno odstranit, má </w:t>
      </w:r>
      <w:r w:rsidR="00BF396B">
        <w:rPr>
          <w:rFonts w:ascii="Arial" w:hAnsi="Arial" w:cs="Arial"/>
        </w:rPr>
        <w:t>objednatel</w:t>
      </w:r>
      <w:r w:rsidRPr="0027630D">
        <w:rPr>
          <w:rFonts w:ascii="Arial" w:hAnsi="Arial" w:cs="Arial"/>
        </w:rPr>
        <w:t xml:space="preserve"> právo na</w:t>
      </w:r>
      <w:r w:rsidR="00E81418">
        <w:rPr>
          <w:rFonts w:ascii="Arial" w:hAnsi="Arial" w:cs="Arial"/>
        </w:rPr>
        <w:t xml:space="preserve"> bezplatn</w:t>
      </w:r>
      <w:r w:rsidR="00F75CBB">
        <w:rPr>
          <w:rFonts w:ascii="Arial" w:hAnsi="Arial" w:cs="Arial"/>
        </w:rPr>
        <w:t>é</w:t>
      </w:r>
      <w:r w:rsidRPr="0027630D">
        <w:rPr>
          <w:rFonts w:ascii="Arial" w:hAnsi="Arial" w:cs="Arial"/>
        </w:rPr>
        <w:t xml:space="preserve"> </w:t>
      </w:r>
      <w:r w:rsidR="00F75CBB">
        <w:rPr>
          <w:rFonts w:ascii="Arial" w:hAnsi="Arial" w:cs="Arial"/>
        </w:rPr>
        <w:t xml:space="preserve">zhotovení </w:t>
      </w:r>
      <w:r w:rsidR="00CE4EDE" w:rsidRPr="0027630D">
        <w:rPr>
          <w:rFonts w:ascii="Arial" w:hAnsi="Arial" w:cs="Arial"/>
        </w:rPr>
        <w:t>nov</w:t>
      </w:r>
      <w:r w:rsidR="001B74CA">
        <w:rPr>
          <w:rFonts w:ascii="Arial" w:hAnsi="Arial" w:cs="Arial"/>
        </w:rPr>
        <w:t xml:space="preserve">ých </w:t>
      </w:r>
      <w:r w:rsidR="00070928">
        <w:rPr>
          <w:rFonts w:ascii="Arial" w:hAnsi="Arial" w:cs="Arial"/>
        </w:rPr>
        <w:t>dílů</w:t>
      </w:r>
      <w:r w:rsidR="00CE4EDE" w:rsidRPr="0027630D">
        <w:rPr>
          <w:rFonts w:ascii="Arial" w:hAnsi="Arial" w:cs="Arial"/>
        </w:rPr>
        <w:t xml:space="preserve"> </w:t>
      </w:r>
      <w:r w:rsidRPr="0027630D">
        <w:rPr>
          <w:rFonts w:ascii="Arial" w:hAnsi="Arial" w:cs="Arial"/>
        </w:rPr>
        <w:t>odpovídajících vlastností nebo právo od této smlouvy</w:t>
      </w:r>
      <w:r w:rsidR="00EF090A">
        <w:rPr>
          <w:rFonts w:ascii="Arial" w:hAnsi="Arial" w:cs="Arial"/>
        </w:rPr>
        <w:t>, jako</w:t>
      </w:r>
      <w:r w:rsidR="00BF5382">
        <w:rPr>
          <w:rFonts w:ascii="Arial" w:hAnsi="Arial" w:cs="Arial"/>
        </w:rPr>
        <w:t>ž</w:t>
      </w:r>
      <w:r w:rsidR="00EF090A">
        <w:rPr>
          <w:rFonts w:ascii="Arial" w:hAnsi="Arial" w:cs="Arial"/>
        </w:rPr>
        <w:t xml:space="preserve"> i </w:t>
      </w:r>
      <w:r w:rsidR="00082950">
        <w:rPr>
          <w:rFonts w:ascii="Arial" w:hAnsi="Arial" w:cs="Arial"/>
        </w:rPr>
        <w:t>objednávky</w:t>
      </w:r>
      <w:r w:rsidRPr="0027630D">
        <w:rPr>
          <w:rFonts w:ascii="Arial" w:hAnsi="Arial" w:cs="Arial"/>
        </w:rPr>
        <w:t xml:space="preserve"> odstoupit</w:t>
      </w:r>
      <w:r w:rsidR="000354F1" w:rsidRPr="0027630D">
        <w:rPr>
          <w:rFonts w:ascii="Arial" w:hAnsi="Arial" w:cs="Arial"/>
        </w:rPr>
        <w:t xml:space="preserve"> a požadovat náhradu škody (spočívající mj. i v případné náhradě sankcí hrazených </w:t>
      </w:r>
      <w:r w:rsidR="00BF396B">
        <w:rPr>
          <w:rFonts w:ascii="Arial" w:hAnsi="Arial" w:cs="Arial"/>
        </w:rPr>
        <w:t>objednatele</w:t>
      </w:r>
      <w:r w:rsidR="000354F1" w:rsidRPr="0027630D">
        <w:rPr>
          <w:rFonts w:ascii="Arial" w:hAnsi="Arial" w:cs="Arial"/>
        </w:rPr>
        <w:t xml:space="preserve">m třetím osobám v důsledku pochybení </w:t>
      </w:r>
      <w:r w:rsidR="00874DBA">
        <w:rPr>
          <w:rFonts w:ascii="Arial" w:hAnsi="Arial" w:cs="Arial"/>
        </w:rPr>
        <w:t>zhotovitele</w:t>
      </w:r>
      <w:r w:rsidR="000354F1" w:rsidRPr="0027630D">
        <w:rPr>
          <w:rFonts w:ascii="Arial" w:hAnsi="Arial" w:cs="Arial"/>
        </w:rPr>
        <w:t>)</w:t>
      </w:r>
      <w:r w:rsidRPr="0027630D">
        <w:rPr>
          <w:rFonts w:ascii="Arial" w:hAnsi="Arial" w:cs="Arial"/>
        </w:rPr>
        <w:t xml:space="preserve">. </w:t>
      </w:r>
    </w:p>
    <w:p w14:paraId="4D4C44DC" w14:textId="77777777" w:rsidR="00EE7C7E" w:rsidRDefault="00FC096F" w:rsidP="00775DA4">
      <w:pPr>
        <w:numPr>
          <w:ilvl w:val="0"/>
          <w:numId w:val="15"/>
        </w:numPr>
        <w:tabs>
          <w:tab w:val="clear" w:pos="360"/>
        </w:tabs>
        <w:spacing w:after="80"/>
        <w:ind w:left="357" w:hanging="357"/>
        <w:jc w:val="both"/>
        <w:rPr>
          <w:rFonts w:ascii="Arial" w:hAnsi="Arial" w:cs="Arial"/>
        </w:rPr>
      </w:pPr>
      <w:r w:rsidRPr="0027630D">
        <w:rPr>
          <w:rFonts w:ascii="Arial" w:hAnsi="Arial" w:cs="Arial"/>
        </w:rPr>
        <w:t>Nebezpečí škody</w:t>
      </w:r>
      <w:r w:rsidR="00BF5382">
        <w:rPr>
          <w:rFonts w:ascii="Arial" w:hAnsi="Arial" w:cs="Arial"/>
        </w:rPr>
        <w:t xml:space="preserve"> na</w:t>
      </w:r>
      <w:r w:rsidRPr="0027630D">
        <w:rPr>
          <w:rFonts w:ascii="Arial" w:hAnsi="Arial" w:cs="Arial"/>
        </w:rPr>
        <w:t xml:space="preserve"> </w:t>
      </w:r>
      <w:r w:rsidR="00455121">
        <w:rPr>
          <w:rFonts w:ascii="Arial" w:hAnsi="Arial" w:cs="Arial"/>
        </w:rPr>
        <w:t>materiálu objednatele předávané</w:t>
      </w:r>
      <w:r w:rsidR="00F75CBB">
        <w:rPr>
          <w:rFonts w:ascii="Arial" w:hAnsi="Arial" w:cs="Arial"/>
        </w:rPr>
        <w:t>ho</w:t>
      </w:r>
      <w:r w:rsidR="00455121">
        <w:rPr>
          <w:rFonts w:ascii="Arial" w:hAnsi="Arial" w:cs="Arial"/>
        </w:rPr>
        <w:t xml:space="preserve"> zhotoviteli ke zhotovení dílů </w:t>
      </w:r>
      <w:r w:rsidR="00361123">
        <w:rPr>
          <w:rFonts w:ascii="Arial" w:hAnsi="Arial" w:cs="Arial"/>
        </w:rPr>
        <w:t>přechází na</w:t>
      </w:r>
      <w:r w:rsidR="00F75CBB">
        <w:rPr>
          <w:rFonts w:ascii="Arial" w:hAnsi="Arial" w:cs="Arial"/>
        </w:rPr>
        <w:t> </w:t>
      </w:r>
      <w:r w:rsidR="00361123">
        <w:rPr>
          <w:rFonts w:ascii="Arial" w:hAnsi="Arial" w:cs="Arial"/>
        </w:rPr>
        <w:t xml:space="preserve">zhotovitele okamžikem předání materiálu zhotoviteli </w:t>
      </w:r>
      <w:r w:rsidR="00F75CBB">
        <w:rPr>
          <w:rFonts w:ascii="Arial" w:hAnsi="Arial" w:cs="Arial"/>
        </w:rPr>
        <w:t xml:space="preserve">objednatelem </w:t>
      </w:r>
      <w:r w:rsidR="00361123">
        <w:rPr>
          <w:rFonts w:ascii="Arial" w:hAnsi="Arial" w:cs="Arial"/>
        </w:rPr>
        <w:t>a zůstává na straně zhotovitele po celou dobu zhotovování dílů</w:t>
      </w:r>
      <w:r w:rsidR="00B07D70">
        <w:rPr>
          <w:rFonts w:ascii="Arial" w:hAnsi="Arial" w:cs="Arial"/>
        </w:rPr>
        <w:t xml:space="preserve"> až do okamžiku</w:t>
      </w:r>
      <w:r w:rsidRPr="0027630D">
        <w:rPr>
          <w:rFonts w:ascii="Arial" w:hAnsi="Arial" w:cs="Arial"/>
        </w:rPr>
        <w:t xml:space="preserve"> převzetí </w:t>
      </w:r>
      <w:r w:rsidR="00833D12">
        <w:rPr>
          <w:rFonts w:ascii="Arial" w:hAnsi="Arial" w:cs="Arial"/>
        </w:rPr>
        <w:t>zhotovených</w:t>
      </w:r>
      <w:r w:rsidR="00B07D70">
        <w:rPr>
          <w:rFonts w:ascii="Arial" w:hAnsi="Arial" w:cs="Arial"/>
        </w:rPr>
        <w:t xml:space="preserve"> dílů</w:t>
      </w:r>
      <w:r w:rsidRPr="0027630D">
        <w:rPr>
          <w:rFonts w:ascii="Arial" w:hAnsi="Arial" w:cs="Arial"/>
        </w:rPr>
        <w:t xml:space="preserve"> </w:t>
      </w:r>
      <w:r w:rsidR="002036AC">
        <w:rPr>
          <w:rFonts w:ascii="Arial" w:hAnsi="Arial" w:cs="Arial"/>
        </w:rPr>
        <w:t>objednatele</w:t>
      </w:r>
      <w:r w:rsidRPr="0027630D">
        <w:rPr>
          <w:rFonts w:ascii="Arial" w:hAnsi="Arial" w:cs="Arial"/>
        </w:rPr>
        <w:t>m</w:t>
      </w:r>
      <w:r w:rsidR="008B362A">
        <w:rPr>
          <w:rFonts w:ascii="Arial" w:hAnsi="Arial" w:cs="Arial"/>
        </w:rPr>
        <w:t>, kdy nebezpečí škody na zhotovených dílech přechází na objednatele</w:t>
      </w:r>
      <w:r w:rsidR="00775DA4">
        <w:rPr>
          <w:rFonts w:ascii="Arial" w:hAnsi="Arial" w:cs="Arial"/>
        </w:rPr>
        <w:t>.</w:t>
      </w:r>
    </w:p>
    <w:p w14:paraId="5185F396" w14:textId="7A106852" w:rsidR="009B648E" w:rsidRPr="009B648E" w:rsidRDefault="009B648E" w:rsidP="009B648E">
      <w:pPr>
        <w:numPr>
          <w:ilvl w:val="0"/>
          <w:numId w:val="15"/>
        </w:numPr>
        <w:tabs>
          <w:tab w:val="clear" w:pos="360"/>
        </w:tabs>
        <w:spacing w:after="80"/>
        <w:ind w:left="357" w:hanging="357"/>
        <w:jc w:val="both"/>
        <w:rPr>
          <w:rFonts w:ascii="Arial" w:hAnsi="Arial" w:cs="Arial"/>
        </w:rPr>
      </w:pPr>
      <w:r>
        <w:rPr>
          <w:rFonts w:ascii="Arial" w:hAnsi="Arial" w:cs="Arial"/>
        </w:rPr>
        <w:t>Vlastníkem dílů je po celou dobu provádění díla objednatel.</w:t>
      </w:r>
    </w:p>
    <w:p w14:paraId="01FA937A" w14:textId="77777777" w:rsidR="00FC096F" w:rsidRDefault="00FC096F" w:rsidP="00901156">
      <w:pPr>
        <w:pStyle w:val="Nadpis1"/>
        <w:numPr>
          <w:ilvl w:val="0"/>
          <w:numId w:val="1"/>
        </w:numPr>
        <w:spacing w:before="240"/>
        <w:ind w:left="357" w:hanging="357"/>
        <w:rPr>
          <w:rFonts w:ascii="Arial" w:hAnsi="Arial" w:cs="Arial"/>
          <w:b/>
          <w:sz w:val="20"/>
        </w:rPr>
      </w:pPr>
      <w:r w:rsidRPr="0027630D">
        <w:rPr>
          <w:rFonts w:ascii="Arial" w:hAnsi="Arial" w:cs="Arial"/>
          <w:b/>
          <w:sz w:val="20"/>
        </w:rPr>
        <w:t>Sankční ujednání</w:t>
      </w:r>
    </w:p>
    <w:p w14:paraId="04F863D9" w14:textId="77777777" w:rsidR="008924C8" w:rsidRPr="008924C8" w:rsidRDefault="008924C8" w:rsidP="008924C8"/>
    <w:p w14:paraId="481B3BF9" w14:textId="09B7359C" w:rsidR="00901156" w:rsidRDefault="00901156" w:rsidP="00901156">
      <w:pPr>
        <w:numPr>
          <w:ilvl w:val="0"/>
          <w:numId w:val="31"/>
        </w:numPr>
        <w:spacing w:after="120"/>
        <w:jc w:val="both"/>
        <w:rPr>
          <w:rFonts w:ascii="Arial" w:hAnsi="Arial" w:cs="Arial"/>
        </w:rPr>
      </w:pPr>
      <w:r w:rsidRPr="00C25B8C">
        <w:rPr>
          <w:rFonts w:ascii="Arial" w:hAnsi="Arial" w:cs="Arial"/>
        </w:rPr>
        <w:t xml:space="preserve">V případě, že při </w:t>
      </w:r>
      <w:r w:rsidR="002F45FF" w:rsidRPr="00C25B8C">
        <w:rPr>
          <w:rFonts w:ascii="Arial" w:hAnsi="Arial" w:cs="Arial"/>
        </w:rPr>
        <w:t>kontrole</w:t>
      </w:r>
      <w:r w:rsidRPr="00C25B8C">
        <w:rPr>
          <w:rFonts w:ascii="Arial" w:hAnsi="Arial" w:cs="Arial"/>
        </w:rPr>
        <w:t xml:space="preserve"> prováděné v sídle či provozovně zhotovitele dle čl. VII. odst. </w:t>
      </w:r>
      <w:r w:rsidR="00033755">
        <w:rPr>
          <w:rFonts w:ascii="Arial" w:hAnsi="Arial" w:cs="Arial"/>
        </w:rPr>
        <w:t>4</w:t>
      </w:r>
      <w:r w:rsidRPr="00C25B8C">
        <w:rPr>
          <w:rFonts w:ascii="Arial" w:hAnsi="Arial" w:cs="Arial"/>
        </w:rPr>
        <w:t xml:space="preserve"> této smlouvy bude zjištěn byť jen jeden vadný díl v dodávce, je zhotovitel povinen uhradit objednateli mimo jiné sankce i veškeré náklady, které objednateli vzniknout v souvislosti s provedením </w:t>
      </w:r>
      <w:r w:rsidR="002F45FF" w:rsidRPr="00C25B8C">
        <w:rPr>
          <w:rFonts w:ascii="Arial" w:hAnsi="Arial" w:cs="Arial"/>
        </w:rPr>
        <w:t>kontroly</w:t>
      </w:r>
      <w:r w:rsidRPr="00C25B8C">
        <w:rPr>
          <w:rFonts w:ascii="Arial" w:hAnsi="Arial" w:cs="Arial"/>
        </w:rPr>
        <w:t xml:space="preserve"> v sídle či provozovně zhotovitele (zejm. cestovní a mzdové náklady), jakož i veškeré náklady, které objednateli vzniknou v souvislosti se zastavením výrobních linek v důsledku prodlení zhotovitele s dodáním bezvadných dílů. Tímto není dotčen nárok objednatele na další sankce dle tohoto článku smlouvy. Objednatel vyúčtuje zhotoviteli vzniklé náklady dle tohoto článku smlouvy samostatných daňovým dokladem, který je splatný ve lhůtě 30 kalendářních dnů od jeho doručení zhotoviteli</w:t>
      </w:r>
      <w:r>
        <w:rPr>
          <w:rFonts w:ascii="Arial" w:hAnsi="Arial" w:cs="Arial"/>
        </w:rPr>
        <w:t>.</w:t>
      </w:r>
    </w:p>
    <w:p w14:paraId="57D89C82" w14:textId="7EC4626E" w:rsidR="002F45FF" w:rsidRPr="00563292" w:rsidRDefault="002F45FF" w:rsidP="00563292">
      <w:pPr>
        <w:pStyle w:val="Odstavecseseznamem"/>
        <w:numPr>
          <w:ilvl w:val="0"/>
          <w:numId w:val="31"/>
        </w:numPr>
        <w:jc w:val="both"/>
        <w:rPr>
          <w:rFonts w:ascii="Arial" w:hAnsi="Arial" w:cs="Arial"/>
        </w:rPr>
      </w:pPr>
      <w:r w:rsidRPr="002F45FF">
        <w:rPr>
          <w:rFonts w:ascii="Arial" w:hAnsi="Arial" w:cs="Arial"/>
        </w:rPr>
        <w:t xml:space="preserve">V případě prodlení zhotovitele </w:t>
      </w:r>
      <w:r w:rsidR="009B648E">
        <w:rPr>
          <w:rFonts w:ascii="Arial" w:hAnsi="Arial" w:cs="Arial"/>
        </w:rPr>
        <w:t>s pozinkováním</w:t>
      </w:r>
      <w:r w:rsidRPr="002F45FF">
        <w:rPr>
          <w:rFonts w:ascii="Arial" w:hAnsi="Arial" w:cs="Arial"/>
        </w:rPr>
        <w:t xml:space="preserve"> a dodáním dílů dle podmínek této smlouvy, resp. objednávky, je zhotovitel povinen zaplatit objednateli smluvní pokutu ve výši 0,5 % z ceny příslušné objednávky, na základě které je zhotovitel v prodlení, minimálně však 1.000 Kč (slovy: jeden tisíc korun českých), a to vždy za každý i jen započatý den trvání prodlení zhotovitele se splněním této povinnosti. </w:t>
      </w:r>
    </w:p>
    <w:p w14:paraId="2BF908B6" w14:textId="77777777" w:rsidR="00575669" w:rsidRDefault="00575669" w:rsidP="00375C2E">
      <w:pPr>
        <w:numPr>
          <w:ilvl w:val="0"/>
          <w:numId w:val="31"/>
        </w:numPr>
        <w:spacing w:before="120" w:after="120"/>
        <w:jc w:val="both"/>
        <w:rPr>
          <w:rFonts w:ascii="Arial" w:hAnsi="Arial" w:cs="Arial"/>
        </w:rPr>
      </w:pPr>
      <w:r w:rsidRPr="00575669">
        <w:rPr>
          <w:rFonts w:ascii="Arial" w:hAnsi="Arial" w:cs="Arial"/>
        </w:rPr>
        <w:lastRenderedPageBreak/>
        <w:t>V případě prodlení zhotovitele s potvrzením objednávky</w:t>
      </w:r>
      <w:r w:rsidR="008B362A">
        <w:rPr>
          <w:rFonts w:ascii="Arial" w:hAnsi="Arial" w:cs="Arial"/>
        </w:rPr>
        <w:t xml:space="preserve"> podle čl. III. bod 3 této smlouvy,</w:t>
      </w:r>
      <w:r w:rsidRPr="00575669">
        <w:rPr>
          <w:rFonts w:ascii="Arial" w:hAnsi="Arial" w:cs="Arial"/>
        </w:rPr>
        <w:t xml:space="preserve"> je zhotovitel povinen zaplatit objednateli smluvní pokutu ve výši 0,5 % z ceny objednaných dílů, minimálně však 1.000 Kč (slovy: jeden tisíc korun českých), a to vždy za každý i jen započatý den trvání prodlení zhotovitele s potvrzením objednávky a za každý jednotlivý případ zvlášť.</w:t>
      </w:r>
    </w:p>
    <w:p w14:paraId="0BCFEDA9" w14:textId="77777777" w:rsidR="0036294D" w:rsidRPr="00575669" w:rsidRDefault="0036294D" w:rsidP="00375C2E">
      <w:pPr>
        <w:numPr>
          <w:ilvl w:val="0"/>
          <w:numId w:val="31"/>
        </w:numPr>
        <w:spacing w:before="120" w:after="120"/>
        <w:jc w:val="both"/>
        <w:rPr>
          <w:rFonts w:ascii="Arial" w:hAnsi="Arial" w:cs="Arial"/>
        </w:rPr>
      </w:pPr>
      <w:r w:rsidRPr="00575669">
        <w:rPr>
          <w:rFonts w:ascii="Arial" w:hAnsi="Arial" w:cs="Arial"/>
        </w:rPr>
        <w:t>Pro případ prodlení se zaplacením dohodnuté ceny</w:t>
      </w:r>
      <w:r w:rsidR="00575669">
        <w:rPr>
          <w:rFonts w:ascii="Arial" w:hAnsi="Arial" w:cs="Arial"/>
        </w:rPr>
        <w:t xml:space="preserve"> za dílčí objednávky,</w:t>
      </w:r>
      <w:r w:rsidRPr="00575669">
        <w:rPr>
          <w:rFonts w:ascii="Arial" w:hAnsi="Arial" w:cs="Arial"/>
        </w:rPr>
        <w:t xml:space="preserve"> </w:t>
      </w:r>
      <w:r w:rsidR="00575669">
        <w:rPr>
          <w:rFonts w:ascii="Arial" w:hAnsi="Arial" w:cs="Arial"/>
        </w:rPr>
        <w:t>má zhotovitel právo požadovat po objednateli zákonný úrok z prodlení.</w:t>
      </w:r>
    </w:p>
    <w:p w14:paraId="42DD2112" w14:textId="77777777" w:rsidR="0036294D" w:rsidRDefault="0036294D" w:rsidP="0036294D">
      <w:pPr>
        <w:numPr>
          <w:ilvl w:val="0"/>
          <w:numId w:val="31"/>
        </w:numPr>
        <w:spacing w:before="120"/>
        <w:jc w:val="both"/>
        <w:rPr>
          <w:rFonts w:ascii="Arial" w:hAnsi="Arial" w:cs="Arial"/>
        </w:rPr>
      </w:pPr>
      <w:r w:rsidRPr="001F0F94">
        <w:rPr>
          <w:rFonts w:ascii="Arial" w:hAnsi="Arial" w:cs="Arial"/>
        </w:rPr>
        <w:t xml:space="preserve">Pokud zhotovitel neodstraní </w:t>
      </w:r>
      <w:r w:rsidR="00575669">
        <w:rPr>
          <w:rFonts w:ascii="Arial" w:hAnsi="Arial" w:cs="Arial"/>
        </w:rPr>
        <w:t xml:space="preserve">jakoukoli </w:t>
      </w:r>
      <w:r w:rsidRPr="001F0F94">
        <w:rPr>
          <w:rFonts w:ascii="Arial" w:hAnsi="Arial" w:cs="Arial"/>
        </w:rPr>
        <w:t>vadu</w:t>
      </w:r>
      <w:r w:rsidR="003F772E">
        <w:rPr>
          <w:rFonts w:ascii="Arial" w:hAnsi="Arial" w:cs="Arial"/>
        </w:rPr>
        <w:t xml:space="preserve"> díl</w:t>
      </w:r>
      <w:r w:rsidR="00575669">
        <w:rPr>
          <w:rFonts w:ascii="Arial" w:hAnsi="Arial" w:cs="Arial"/>
        </w:rPr>
        <w:t>a či jeho části</w:t>
      </w:r>
      <w:r w:rsidR="003F772E">
        <w:rPr>
          <w:rFonts w:ascii="Arial" w:hAnsi="Arial" w:cs="Arial"/>
        </w:rPr>
        <w:t xml:space="preserve"> řádně a včas</w:t>
      </w:r>
      <w:r w:rsidRPr="001F0F94">
        <w:rPr>
          <w:rFonts w:ascii="Arial" w:hAnsi="Arial" w:cs="Arial"/>
        </w:rPr>
        <w:t xml:space="preserve"> a</w:t>
      </w:r>
      <w:r w:rsidR="00461CD8">
        <w:rPr>
          <w:rFonts w:ascii="Arial" w:hAnsi="Arial" w:cs="Arial"/>
        </w:rPr>
        <w:t>nebo</w:t>
      </w:r>
      <w:r w:rsidRPr="001F0F94">
        <w:rPr>
          <w:rFonts w:ascii="Arial" w:hAnsi="Arial" w:cs="Arial"/>
        </w:rPr>
        <w:t xml:space="preserve"> </w:t>
      </w:r>
      <w:r w:rsidR="00461CD8">
        <w:rPr>
          <w:rFonts w:ascii="Arial" w:hAnsi="Arial" w:cs="Arial"/>
        </w:rPr>
        <w:t xml:space="preserve">bez zbytečného odkladu </w:t>
      </w:r>
      <w:r w:rsidRPr="001F0F94">
        <w:rPr>
          <w:rFonts w:ascii="Arial" w:hAnsi="Arial" w:cs="Arial"/>
        </w:rPr>
        <w:t>objednateli za vadn</w:t>
      </w:r>
      <w:r w:rsidR="00D5210F">
        <w:rPr>
          <w:rFonts w:ascii="Arial" w:hAnsi="Arial" w:cs="Arial"/>
        </w:rPr>
        <w:t>é</w:t>
      </w:r>
      <w:r w:rsidRPr="001F0F94">
        <w:rPr>
          <w:rFonts w:ascii="Arial" w:hAnsi="Arial" w:cs="Arial"/>
        </w:rPr>
        <w:t xml:space="preserve"> díl</w:t>
      </w:r>
      <w:r w:rsidR="00D5210F">
        <w:rPr>
          <w:rFonts w:ascii="Arial" w:hAnsi="Arial" w:cs="Arial"/>
        </w:rPr>
        <w:t>y</w:t>
      </w:r>
      <w:r w:rsidRPr="001F0F94">
        <w:rPr>
          <w:rFonts w:ascii="Arial" w:hAnsi="Arial" w:cs="Arial"/>
        </w:rPr>
        <w:t xml:space="preserve"> neposkytne zdarma náhradní </w:t>
      </w:r>
      <w:r w:rsidR="00461CD8">
        <w:rPr>
          <w:rFonts w:ascii="Arial" w:hAnsi="Arial" w:cs="Arial"/>
        </w:rPr>
        <w:t>řádně zhotoven</w:t>
      </w:r>
      <w:r w:rsidR="00575669">
        <w:rPr>
          <w:rFonts w:ascii="Arial" w:hAnsi="Arial" w:cs="Arial"/>
        </w:rPr>
        <w:t>é</w:t>
      </w:r>
      <w:r w:rsidR="00461CD8">
        <w:rPr>
          <w:rFonts w:ascii="Arial" w:hAnsi="Arial" w:cs="Arial"/>
        </w:rPr>
        <w:t xml:space="preserve"> díl</w:t>
      </w:r>
      <w:r w:rsidR="00575669">
        <w:rPr>
          <w:rFonts w:ascii="Arial" w:hAnsi="Arial" w:cs="Arial"/>
        </w:rPr>
        <w:t>y</w:t>
      </w:r>
      <w:r w:rsidRPr="001F0F94">
        <w:rPr>
          <w:rFonts w:ascii="Arial" w:hAnsi="Arial" w:cs="Arial"/>
        </w:rPr>
        <w:t xml:space="preserve">, je povinen uhradit objednateli smluvní pokutu ve výši </w:t>
      </w:r>
      <w:r w:rsidRPr="0023024C">
        <w:rPr>
          <w:rFonts w:ascii="Arial" w:hAnsi="Arial" w:cs="Arial"/>
        </w:rPr>
        <w:t>0,5</w:t>
      </w:r>
      <w:r w:rsidR="00375C2E">
        <w:rPr>
          <w:rFonts w:ascii="Arial" w:hAnsi="Arial" w:cs="Arial"/>
        </w:rPr>
        <w:t xml:space="preserve"> </w:t>
      </w:r>
      <w:r w:rsidRPr="0023024C">
        <w:rPr>
          <w:rFonts w:ascii="Arial" w:hAnsi="Arial" w:cs="Arial"/>
        </w:rPr>
        <w:t xml:space="preserve">% </w:t>
      </w:r>
      <w:r w:rsidR="00375C2E">
        <w:rPr>
          <w:rFonts w:ascii="Arial" w:hAnsi="Arial" w:cs="Arial"/>
        </w:rPr>
        <w:t>z celkové</w:t>
      </w:r>
      <w:r w:rsidRPr="001F0F94">
        <w:rPr>
          <w:rFonts w:ascii="Arial" w:hAnsi="Arial" w:cs="Arial"/>
        </w:rPr>
        <w:t xml:space="preserve"> ceny </w:t>
      </w:r>
      <w:r w:rsidR="00DF4172">
        <w:rPr>
          <w:rFonts w:ascii="Arial" w:hAnsi="Arial" w:cs="Arial"/>
        </w:rPr>
        <w:t xml:space="preserve">dodaných </w:t>
      </w:r>
      <w:r w:rsidR="0059535A">
        <w:rPr>
          <w:rFonts w:ascii="Arial" w:hAnsi="Arial" w:cs="Arial"/>
        </w:rPr>
        <w:t>vadných dílů</w:t>
      </w:r>
      <w:r w:rsidRPr="001F0F94">
        <w:rPr>
          <w:rFonts w:ascii="Arial" w:hAnsi="Arial" w:cs="Arial"/>
        </w:rPr>
        <w:t>, minimálně však 1.000</w:t>
      </w:r>
      <w:r w:rsidR="008B362A">
        <w:rPr>
          <w:rFonts w:ascii="Arial" w:hAnsi="Arial" w:cs="Arial"/>
        </w:rPr>
        <w:t> </w:t>
      </w:r>
      <w:r w:rsidRPr="001F0F94">
        <w:rPr>
          <w:rFonts w:ascii="Arial" w:hAnsi="Arial" w:cs="Arial"/>
        </w:rPr>
        <w:t>Kč (slovy: jeden tisíc korun českých), a to vždy za každý i jen započatý den trvání prodlení zhotovitele až do odstranění vady nebo poskytnutí náhradního plnění, a to pro každý případ reklamace zvlášť.</w:t>
      </w:r>
    </w:p>
    <w:p w14:paraId="384A7D9D" w14:textId="77777777" w:rsidR="00EB3110" w:rsidRDefault="00EB3110" w:rsidP="0046539B">
      <w:pPr>
        <w:numPr>
          <w:ilvl w:val="0"/>
          <w:numId w:val="31"/>
        </w:numPr>
        <w:tabs>
          <w:tab w:val="clear" w:pos="360"/>
          <w:tab w:val="num" w:pos="426"/>
        </w:tabs>
        <w:spacing w:before="120" w:after="120"/>
        <w:ind w:left="425" w:hanging="425"/>
        <w:jc w:val="both"/>
        <w:rPr>
          <w:rFonts w:ascii="Arial" w:hAnsi="Arial" w:cs="Arial"/>
        </w:rPr>
      </w:pPr>
      <w:r w:rsidRPr="00954908">
        <w:rPr>
          <w:rFonts w:ascii="Arial" w:hAnsi="Arial" w:cs="Arial"/>
        </w:rPr>
        <w:t xml:space="preserve">V případě </w:t>
      </w:r>
      <w:r w:rsidR="00775DA4">
        <w:rPr>
          <w:rFonts w:ascii="Arial" w:hAnsi="Arial" w:cs="Arial"/>
        </w:rPr>
        <w:t xml:space="preserve">oprávněné </w:t>
      </w:r>
      <w:r w:rsidRPr="00954908">
        <w:rPr>
          <w:rFonts w:ascii="Arial" w:hAnsi="Arial" w:cs="Arial"/>
        </w:rPr>
        <w:t>reklamace dílů je zhotovitel povinen zaplatit objednateli administrativní poplatek ve výši 1.500 Kč (slovy: jeden tisíc pět set korun českých) za každý jednotlivý případ reklamace zvlášť.</w:t>
      </w:r>
    </w:p>
    <w:p w14:paraId="4463AFED" w14:textId="77777777" w:rsidR="00601944" w:rsidRPr="00601944" w:rsidRDefault="00601944" w:rsidP="00601944">
      <w:pPr>
        <w:pStyle w:val="Odstavecseseznamem"/>
        <w:numPr>
          <w:ilvl w:val="0"/>
          <w:numId w:val="31"/>
        </w:numPr>
        <w:rPr>
          <w:rFonts w:ascii="Arial" w:hAnsi="Arial" w:cs="Arial"/>
        </w:rPr>
      </w:pPr>
      <w:r w:rsidRPr="00601944">
        <w:rPr>
          <w:rFonts w:ascii="Arial" w:hAnsi="Arial" w:cs="Arial"/>
        </w:rPr>
        <w:t xml:space="preserve">Pokud zhotovitel dodá díly dříve než 5 pracovních dnů před požadovaným termínem dodání, tj. termínem uvedeným objednatelem v objednávce, bez předchozího písemného odsouhlasení objednatele, je objednatel oprávněn účtovat zhotoviteli smluvní pokutu ve výši 0,5 % z celkové ceny takto dodaných dílů, a to za každý den předčasné dodávky.  </w:t>
      </w:r>
    </w:p>
    <w:p w14:paraId="1CC1D437" w14:textId="77777777" w:rsidR="0036294D" w:rsidRPr="000841D0" w:rsidRDefault="0036294D" w:rsidP="0036294D">
      <w:pPr>
        <w:numPr>
          <w:ilvl w:val="0"/>
          <w:numId w:val="31"/>
        </w:numPr>
        <w:spacing w:before="120"/>
        <w:jc w:val="both"/>
        <w:rPr>
          <w:rFonts w:ascii="Arial" w:hAnsi="Arial" w:cs="Arial"/>
        </w:rPr>
      </w:pPr>
      <w:r>
        <w:rPr>
          <w:rFonts w:ascii="Arial" w:hAnsi="Arial" w:cs="Arial"/>
        </w:rPr>
        <w:t>V případě prodlení zhotovitele</w:t>
      </w:r>
      <w:r w:rsidRPr="00235A86">
        <w:rPr>
          <w:rFonts w:ascii="Arial" w:hAnsi="Arial" w:cs="Arial"/>
        </w:rPr>
        <w:t xml:space="preserve"> s plněním jiné povinnosti dle této smlouvy (na</w:t>
      </w:r>
      <w:r>
        <w:rPr>
          <w:rFonts w:ascii="Arial" w:hAnsi="Arial" w:cs="Arial"/>
        </w:rPr>
        <w:t xml:space="preserve">př. </w:t>
      </w:r>
      <w:r w:rsidRPr="00235A86">
        <w:rPr>
          <w:rFonts w:ascii="Arial" w:hAnsi="Arial" w:cs="Arial"/>
        </w:rPr>
        <w:t xml:space="preserve">porušení odst. 6.2 </w:t>
      </w:r>
      <w:r w:rsidR="00E668E3">
        <w:rPr>
          <w:rFonts w:ascii="Arial" w:hAnsi="Arial" w:cs="Arial"/>
        </w:rPr>
        <w:t>p</w:t>
      </w:r>
      <w:r w:rsidRPr="00235A86">
        <w:rPr>
          <w:rFonts w:ascii="Arial" w:hAnsi="Arial" w:cs="Arial"/>
        </w:rPr>
        <w:t xml:space="preserve">řílohy č. </w:t>
      </w:r>
      <w:r>
        <w:rPr>
          <w:rFonts w:ascii="Arial" w:hAnsi="Arial" w:cs="Arial"/>
        </w:rPr>
        <w:t>2</w:t>
      </w:r>
      <w:r w:rsidRPr="00235A86">
        <w:rPr>
          <w:rFonts w:ascii="Arial" w:hAnsi="Arial" w:cs="Arial"/>
        </w:rPr>
        <w:t xml:space="preserve">, </w:t>
      </w:r>
      <w:r>
        <w:rPr>
          <w:rFonts w:ascii="Arial" w:hAnsi="Arial" w:cs="Arial"/>
        </w:rPr>
        <w:t xml:space="preserve">apod.) </w:t>
      </w:r>
      <w:r w:rsidR="00375C2E">
        <w:rPr>
          <w:rFonts w:ascii="Arial" w:hAnsi="Arial" w:cs="Arial"/>
        </w:rPr>
        <w:t>je zhotovitel povinen zaplatit objednateli</w:t>
      </w:r>
      <w:r w:rsidRPr="00235A86">
        <w:rPr>
          <w:rFonts w:ascii="Arial" w:hAnsi="Arial" w:cs="Arial"/>
        </w:rPr>
        <w:t xml:space="preserve"> smluvní pokutu ve výši 15.000 Kč (slovy: patnáct tisíc korun českých) za každý jednotlivý případ porušení povinnosti a každý de</w:t>
      </w:r>
      <w:r>
        <w:rPr>
          <w:rFonts w:ascii="Arial" w:hAnsi="Arial" w:cs="Arial"/>
        </w:rPr>
        <w:t>n prodlení s plněním povinnosti</w:t>
      </w:r>
      <w:r w:rsidR="00C637A7">
        <w:rPr>
          <w:rFonts w:ascii="Arial" w:hAnsi="Arial" w:cs="Arial"/>
        </w:rPr>
        <w:t>.</w:t>
      </w:r>
    </w:p>
    <w:p w14:paraId="52F71633" w14:textId="77777777" w:rsidR="0036294D" w:rsidRPr="000841D0" w:rsidRDefault="0036294D" w:rsidP="0036294D">
      <w:pPr>
        <w:numPr>
          <w:ilvl w:val="0"/>
          <w:numId w:val="31"/>
        </w:numPr>
        <w:spacing w:before="120"/>
        <w:jc w:val="both"/>
        <w:rPr>
          <w:rFonts w:ascii="Arial" w:hAnsi="Arial" w:cs="Arial"/>
        </w:rPr>
      </w:pPr>
      <w:r>
        <w:rPr>
          <w:rFonts w:ascii="Arial" w:hAnsi="Arial" w:cs="Arial"/>
        </w:rPr>
        <w:t>Zhotovitel</w:t>
      </w:r>
      <w:r w:rsidRPr="00235A86">
        <w:rPr>
          <w:rFonts w:ascii="Arial" w:hAnsi="Arial" w:cs="Arial"/>
        </w:rPr>
        <w:t xml:space="preserve"> odpo</w:t>
      </w:r>
      <w:r>
        <w:rPr>
          <w:rFonts w:ascii="Arial" w:hAnsi="Arial" w:cs="Arial"/>
        </w:rPr>
        <w:t>vídá za škody vzniklé objednateli</w:t>
      </w:r>
      <w:r w:rsidRPr="00235A86">
        <w:rPr>
          <w:rFonts w:ascii="Arial" w:hAnsi="Arial" w:cs="Arial"/>
        </w:rPr>
        <w:t>, které mu způsobil zaviněným porušením povinností stanovené touto smlouvou nebo obecně</w:t>
      </w:r>
      <w:r>
        <w:rPr>
          <w:rFonts w:ascii="Arial" w:hAnsi="Arial" w:cs="Arial"/>
        </w:rPr>
        <w:t xml:space="preserve"> závazným předpisem. Zhotovitel</w:t>
      </w:r>
      <w:r w:rsidRPr="00235A86">
        <w:rPr>
          <w:rFonts w:ascii="Arial" w:hAnsi="Arial" w:cs="Arial"/>
        </w:rPr>
        <w:t xml:space="preserve"> je povinen dle § 2952 obča</w:t>
      </w:r>
      <w:r>
        <w:rPr>
          <w:rFonts w:ascii="Arial" w:hAnsi="Arial" w:cs="Arial"/>
        </w:rPr>
        <w:t>nsk</w:t>
      </w:r>
      <w:r w:rsidR="00375C2E">
        <w:rPr>
          <w:rFonts w:ascii="Arial" w:hAnsi="Arial" w:cs="Arial"/>
        </w:rPr>
        <w:t>ého</w:t>
      </w:r>
      <w:r>
        <w:rPr>
          <w:rFonts w:ascii="Arial" w:hAnsi="Arial" w:cs="Arial"/>
        </w:rPr>
        <w:t xml:space="preserve"> zákoník</w:t>
      </w:r>
      <w:r w:rsidR="00375C2E">
        <w:rPr>
          <w:rFonts w:ascii="Arial" w:hAnsi="Arial" w:cs="Arial"/>
        </w:rPr>
        <w:t>u</w:t>
      </w:r>
      <w:r>
        <w:rPr>
          <w:rFonts w:ascii="Arial" w:hAnsi="Arial" w:cs="Arial"/>
        </w:rPr>
        <w:t>, uhradit objednateli</w:t>
      </w:r>
      <w:r w:rsidRPr="00235A86">
        <w:rPr>
          <w:rFonts w:ascii="Arial" w:hAnsi="Arial" w:cs="Arial"/>
        </w:rPr>
        <w:t xml:space="preserve"> skutečnou škodu a to co poškozenému ušlo (ušlý zisk), přičemž škoda ani ušlý zisk není limitován žádnou výší.</w:t>
      </w:r>
    </w:p>
    <w:p w14:paraId="6C1B82A8" w14:textId="77777777" w:rsidR="0036294D" w:rsidRPr="000841D0" w:rsidRDefault="0036294D" w:rsidP="00375C2E">
      <w:pPr>
        <w:numPr>
          <w:ilvl w:val="0"/>
          <w:numId w:val="31"/>
        </w:numPr>
        <w:spacing w:before="120" w:after="120"/>
        <w:ind w:left="357" w:hanging="357"/>
        <w:jc w:val="both"/>
        <w:rPr>
          <w:rFonts w:ascii="Arial" w:hAnsi="Arial" w:cs="Arial"/>
        </w:rPr>
      </w:pPr>
      <w:r w:rsidRPr="00235A86">
        <w:rPr>
          <w:rFonts w:ascii="Arial" w:hAnsi="Arial" w:cs="Arial"/>
        </w:rPr>
        <w:t xml:space="preserve">Zánikem nebo zrušením smlouvy nezaniká právo na náhradu škody a ušlého zisku, na smluvní pokutu ani ustanovení týkající se těch práv a povinností, z jejichž povahy vyplývá, že mají trvat i po odstoupení, resp. ukončení této smlouvy (zejména jde o povinnost poskytnout plnění vzniklé před účinností odstoupení, či před uplynutím výpovědní </w:t>
      </w:r>
      <w:r w:rsidR="00375C2E">
        <w:rPr>
          <w:rFonts w:ascii="Arial" w:hAnsi="Arial" w:cs="Arial"/>
        </w:rPr>
        <w:t>doby</w:t>
      </w:r>
      <w:r w:rsidRPr="00235A86">
        <w:rPr>
          <w:rFonts w:ascii="Arial" w:hAnsi="Arial" w:cs="Arial"/>
        </w:rPr>
        <w:t>).</w:t>
      </w:r>
    </w:p>
    <w:p w14:paraId="767068F4" w14:textId="77777777" w:rsidR="0036294D" w:rsidRPr="000841D0" w:rsidRDefault="0036294D" w:rsidP="00375C2E">
      <w:pPr>
        <w:numPr>
          <w:ilvl w:val="0"/>
          <w:numId w:val="31"/>
        </w:numPr>
        <w:spacing w:before="120" w:after="120"/>
        <w:ind w:left="357" w:hanging="357"/>
        <w:jc w:val="both"/>
        <w:rPr>
          <w:rFonts w:ascii="Arial" w:hAnsi="Arial" w:cs="Arial"/>
        </w:rPr>
      </w:pPr>
      <w:r w:rsidRPr="00235A86">
        <w:rPr>
          <w:rFonts w:ascii="Arial" w:hAnsi="Arial" w:cs="Arial"/>
        </w:rPr>
        <w:t>Smluvní pokuty se nebudou započítávat na náhradu případně vzniklé škody, kterou lze vymáhat samostatně vedle smluvní pokuty v celém rozsahu.</w:t>
      </w:r>
    </w:p>
    <w:p w14:paraId="517757A5" w14:textId="77777777" w:rsidR="0036294D" w:rsidRPr="00567C26" w:rsidRDefault="0036294D" w:rsidP="0036294D">
      <w:pPr>
        <w:numPr>
          <w:ilvl w:val="0"/>
          <w:numId w:val="31"/>
        </w:numPr>
        <w:spacing w:before="120"/>
        <w:jc w:val="both"/>
        <w:rPr>
          <w:rFonts w:ascii="Arial" w:hAnsi="Arial" w:cs="Arial"/>
        </w:rPr>
      </w:pPr>
      <w:r w:rsidRPr="00235A86">
        <w:rPr>
          <w:rFonts w:ascii="Arial" w:hAnsi="Arial" w:cs="Arial"/>
        </w:rPr>
        <w:t>Pokud smlouva uvádí, že zaplacení sjednané smluvní pokuty nemá vliv na možnost smluvních stran požádat o náhradu způsobené škody, platí</w:t>
      </w:r>
      <w:r>
        <w:rPr>
          <w:rFonts w:ascii="Arial" w:hAnsi="Arial" w:cs="Arial"/>
        </w:rPr>
        <w:t>,</w:t>
      </w:r>
      <w:r w:rsidRPr="00235A86">
        <w:rPr>
          <w:rFonts w:ascii="Arial" w:hAnsi="Arial" w:cs="Arial"/>
        </w:rPr>
        <w:t xml:space="preserve"> že ustanovení § 2050 občanského zákoníku, se</w:t>
      </w:r>
      <w:r w:rsidR="00375C2E">
        <w:rPr>
          <w:rFonts w:ascii="Arial" w:hAnsi="Arial" w:cs="Arial"/>
        </w:rPr>
        <w:t> </w:t>
      </w:r>
      <w:r w:rsidRPr="00235A86">
        <w:rPr>
          <w:rFonts w:ascii="Arial" w:hAnsi="Arial" w:cs="Arial"/>
        </w:rPr>
        <w:t>v takovém případě nepoužije.</w:t>
      </w:r>
    </w:p>
    <w:p w14:paraId="6A6A2A48" w14:textId="77777777" w:rsidR="008924C8" w:rsidRPr="008924C8" w:rsidRDefault="008924C8" w:rsidP="008924C8">
      <w:pPr>
        <w:rPr>
          <w:rFonts w:ascii="Arial" w:hAnsi="Arial" w:cs="Arial"/>
        </w:rPr>
      </w:pPr>
    </w:p>
    <w:p w14:paraId="05E50817" w14:textId="77777777" w:rsidR="00082950" w:rsidRPr="0027630D" w:rsidRDefault="00082950" w:rsidP="00BC132A">
      <w:pPr>
        <w:jc w:val="both"/>
        <w:rPr>
          <w:rFonts w:ascii="Arial" w:hAnsi="Arial" w:cs="Arial"/>
        </w:rPr>
      </w:pPr>
    </w:p>
    <w:p w14:paraId="3E741E77" w14:textId="77777777" w:rsidR="00FC096F" w:rsidRDefault="00FC096F" w:rsidP="00FC096F">
      <w:pPr>
        <w:pStyle w:val="Nadpis1"/>
        <w:numPr>
          <w:ilvl w:val="0"/>
          <w:numId w:val="1"/>
        </w:numPr>
        <w:ind w:left="357" w:hanging="357"/>
        <w:rPr>
          <w:rFonts w:ascii="Arial" w:hAnsi="Arial" w:cs="Arial"/>
          <w:b/>
          <w:sz w:val="20"/>
        </w:rPr>
      </w:pPr>
      <w:r w:rsidRPr="0027630D">
        <w:rPr>
          <w:rFonts w:ascii="Arial" w:hAnsi="Arial" w:cs="Arial"/>
          <w:b/>
          <w:sz w:val="20"/>
        </w:rPr>
        <w:t>Závěrečná ujednání</w:t>
      </w:r>
    </w:p>
    <w:p w14:paraId="07C19958" w14:textId="77777777" w:rsidR="008924C8" w:rsidRPr="008924C8" w:rsidRDefault="008924C8" w:rsidP="008924C8"/>
    <w:p w14:paraId="29247DD7" w14:textId="77777777" w:rsidR="009E249D" w:rsidRDefault="009E249D" w:rsidP="009E249D">
      <w:pPr>
        <w:numPr>
          <w:ilvl w:val="0"/>
          <w:numId w:val="18"/>
        </w:numPr>
        <w:tabs>
          <w:tab w:val="left" w:pos="426"/>
        </w:tabs>
        <w:spacing w:after="80"/>
        <w:ind w:left="426" w:hanging="426"/>
        <w:jc w:val="both"/>
        <w:rPr>
          <w:rFonts w:ascii="Arial" w:hAnsi="Arial" w:cs="Arial"/>
        </w:rPr>
      </w:pPr>
      <w:r w:rsidRPr="008043D3">
        <w:rPr>
          <w:rFonts w:ascii="Arial" w:hAnsi="Arial" w:cs="Arial"/>
        </w:rPr>
        <w:t xml:space="preserve">Tato smlouva nabývá </w:t>
      </w:r>
      <w:r>
        <w:rPr>
          <w:rFonts w:ascii="Arial" w:hAnsi="Arial" w:cs="Arial"/>
        </w:rPr>
        <w:t>plat</w:t>
      </w:r>
      <w:r w:rsidR="009516BC">
        <w:rPr>
          <w:rFonts w:ascii="Arial" w:hAnsi="Arial" w:cs="Arial"/>
        </w:rPr>
        <w:t>nosti dne</w:t>
      </w:r>
      <w:r w:rsidR="00D5210F">
        <w:rPr>
          <w:rFonts w:ascii="Arial" w:hAnsi="Arial" w:cs="Arial"/>
        </w:rPr>
        <w:t>m</w:t>
      </w:r>
      <w:r w:rsidR="009516BC">
        <w:rPr>
          <w:rFonts w:ascii="Arial" w:hAnsi="Arial" w:cs="Arial"/>
        </w:rPr>
        <w:t xml:space="preserve"> </w:t>
      </w:r>
      <w:r w:rsidRPr="008043D3">
        <w:rPr>
          <w:rFonts w:ascii="Arial" w:hAnsi="Arial" w:cs="Arial"/>
        </w:rPr>
        <w:t xml:space="preserve">podpisu oběma smluvními stranami. </w:t>
      </w:r>
      <w:r w:rsidR="002415C3">
        <w:rPr>
          <w:rFonts w:ascii="Arial" w:hAnsi="Arial" w:cs="Arial"/>
        </w:rPr>
        <w:t>Tato smlouva nabývá účinnosti dnem</w:t>
      </w:r>
      <w:r w:rsidR="00E668E3">
        <w:rPr>
          <w:rFonts w:ascii="Arial" w:hAnsi="Arial" w:cs="Arial"/>
        </w:rPr>
        <w:t xml:space="preserve"> jejího</w:t>
      </w:r>
      <w:r w:rsidR="002415C3">
        <w:rPr>
          <w:rFonts w:ascii="Arial" w:hAnsi="Arial" w:cs="Arial"/>
        </w:rPr>
        <w:t xml:space="preserve"> uveřejnění v registru smluv, není-li stanoveno jinak.</w:t>
      </w:r>
    </w:p>
    <w:p w14:paraId="77FC75C5" w14:textId="77777777" w:rsidR="00195662" w:rsidRPr="00BB3AA5" w:rsidRDefault="00195662" w:rsidP="00195662">
      <w:pPr>
        <w:numPr>
          <w:ilvl w:val="0"/>
          <w:numId w:val="18"/>
        </w:numPr>
        <w:tabs>
          <w:tab w:val="left" w:pos="426"/>
        </w:tabs>
        <w:spacing w:after="120"/>
        <w:ind w:left="425" w:hanging="425"/>
        <w:jc w:val="both"/>
        <w:rPr>
          <w:rFonts w:ascii="Arial" w:hAnsi="Arial" w:cs="Arial"/>
        </w:rPr>
      </w:pPr>
      <w:r>
        <w:rPr>
          <w:rFonts w:ascii="Arial" w:hAnsi="Arial" w:cs="Arial"/>
        </w:rPr>
        <w:t>Tato smlouva se uzavírá na dobu určitou ode dne podpisu smlouvy na 12 kalendářních měsíců, s tím, že nejpozději poslední den účinnosti smlouvy může objednatel odeslat zhotoviteli objednávku. Práva a závazky na jejím základě vzniklé se řídí touto smlouvou.</w:t>
      </w:r>
    </w:p>
    <w:p w14:paraId="2B3F1083" w14:textId="77777777" w:rsidR="00FC096F" w:rsidRPr="0027630D" w:rsidRDefault="00FC096F" w:rsidP="00575669">
      <w:pPr>
        <w:numPr>
          <w:ilvl w:val="0"/>
          <w:numId w:val="18"/>
        </w:numPr>
        <w:tabs>
          <w:tab w:val="left" w:pos="426"/>
        </w:tabs>
        <w:spacing w:after="120"/>
        <w:ind w:left="425" w:hanging="425"/>
        <w:jc w:val="both"/>
        <w:rPr>
          <w:rFonts w:ascii="Arial" w:hAnsi="Arial" w:cs="Arial"/>
        </w:rPr>
      </w:pPr>
      <w:r w:rsidRPr="0027630D">
        <w:rPr>
          <w:rFonts w:ascii="Arial" w:hAnsi="Arial" w:cs="Arial"/>
        </w:rPr>
        <w:t>Změnit nebo doplnit tuto smlouvu je možné jen písemně</w:t>
      </w:r>
      <w:r w:rsidR="002C16D3" w:rsidRPr="0027630D">
        <w:rPr>
          <w:rFonts w:ascii="Arial" w:hAnsi="Arial" w:cs="Arial"/>
        </w:rPr>
        <w:t xml:space="preserve">, a to formou číslovaných, datovaných </w:t>
      </w:r>
      <w:r w:rsidR="00942C7E">
        <w:rPr>
          <w:rFonts w:ascii="Arial" w:hAnsi="Arial" w:cs="Arial"/>
        </w:rPr>
        <w:br/>
      </w:r>
      <w:r w:rsidR="002C16D3" w:rsidRPr="0027630D">
        <w:rPr>
          <w:rFonts w:ascii="Arial" w:hAnsi="Arial" w:cs="Arial"/>
        </w:rPr>
        <w:t>a oprávněnými osobami podepsaný</w:t>
      </w:r>
      <w:r w:rsidR="00397805">
        <w:rPr>
          <w:rFonts w:ascii="Arial" w:hAnsi="Arial" w:cs="Arial"/>
        </w:rPr>
        <w:t xml:space="preserve">ch </w:t>
      </w:r>
      <w:r w:rsidR="002C16D3" w:rsidRPr="0027630D">
        <w:rPr>
          <w:rFonts w:ascii="Arial" w:hAnsi="Arial" w:cs="Arial"/>
        </w:rPr>
        <w:t>dodatk</w:t>
      </w:r>
      <w:r w:rsidR="00397805">
        <w:rPr>
          <w:rFonts w:ascii="Arial" w:hAnsi="Arial" w:cs="Arial"/>
        </w:rPr>
        <w:t>ů</w:t>
      </w:r>
      <w:r w:rsidRPr="0027630D">
        <w:rPr>
          <w:rFonts w:ascii="Arial" w:hAnsi="Arial" w:cs="Arial"/>
        </w:rPr>
        <w:t>.</w:t>
      </w:r>
      <w:r w:rsidR="00256FC6">
        <w:rPr>
          <w:rFonts w:ascii="Arial" w:hAnsi="Arial" w:cs="Arial"/>
        </w:rPr>
        <w:t xml:space="preserve"> Jiné zápisy, prohlášení apod. se za změnu smlouvy nepovažují.</w:t>
      </w:r>
    </w:p>
    <w:p w14:paraId="2D693481" w14:textId="77777777" w:rsidR="002C16D3" w:rsidRDefault="002C16D3" w:rsidP="00575669">
      <w:pPr>
        <w:numPr>
          <w:ilvl w:val="0"/>
          <w:numId w:val="18"/>
        </w:numPr>
        <w:tabs>
          <w:tab w:val="left" w:pos="426"/>
        </w:tabs>
        <w:spacing w:after="120"/>
        <w:ind w:left="425" w:hanging="425"/>
        <w:jc w:val="both"/>
        <w:rPr>
          <w:rFonts w:ascii="Arial" w:hAnsi="Arial" w:cs="Arial"/>
        </w:rPr>
      </w:pPr>
      <w:r w:rsidRPr="0027630D">
        <w:rPr>
          <w:rFonts w:ascii="Arial" w:hAnsi="Arial" w:cs="Arial"/>
        </w:rPr>
        <w:t>Veškerá práva a povinnosti vyplývající ze smlouvy se řídí právním řádem České republiky. Neřešené vztahy se řídí platným právem Česk</w:t>
      </w:r>
      <w:r w:rsidR="00524E71">
        <w:rPr>
          <w:rFonts w:ascii="Arial" w:hAnsi="Arial" w:cs="Arial"/>
        </w:rPr>
        <w:t>é republiky, především občanským</w:t>
      </w:r>
      <w:r w:rsidRPr="0027630D">
        <w:rPr>
          <w:rFonts w:ascii="Arial" w:hAnsi="Arial" w:cs="Arial"/>
        </w:rPr>
        <w:t xml:space="preserve"> zákoníkem, v platném znění.</w:t>
      </w:r>
    </w:p>
    <w:p w14:paraId="380FF435" w14:textId="77777777" w:rsidR="00256FC6" w:rsidRPr="00256FC6" w:rsidRDefault="00256FC6" w:rsidP="00575669">
      <w:pPr>
        <w:numPr>
          <w:ilvl w:val="0"/>
          <w:numId w:val="18"/>
        </w:numPr>
        <w:tabs>
          <w:tab w:val="left" w:pos="426"/>
        </w:tabs>
        <w:spacing w:after="120"/>
        <w:ind w:left="425" w:hanging="425"/>
        <w:jc w:val="both"/>
        <w:rPr>
          <w:rFonts w:ascii="Arial" w:hAnsi="Arial" w:cs="Arial"/>
        </w:rPr>
      </w:pPr>
      <w:r w:rsidRPr="0027630D">
        <w:rPr>
          <w:rFonts w:ascii="Arial" w:hAnsi="Arial" w:cs="Arial"/>
          <w:iCs/>
        </w:rPr>
        <w:t>Smluvní strany se zavazují, že veškeré spory vzniklé v souvislosti s touto smlouvou budou řešit smírně vzájemnou dohodou. Pokud by taková dohoda nebyla</w:t>
      </w:r>
      <w:r>
        <w:rPr>
          <w:rFonts w:ascii="Arial" w:hAnsi="Arial" w:cs="Arial"/>
          <w:iCs/>
        </w:rPr>
        <w:t xml:space="preserve"> možná, budou spory řešeny na </w:t>
      </w:r>
      <w:r w:rsidRPr="0027630D">
        <w:rPr>
          <w:rFonts w:ascii="Arial" w:hAnsi="Arial" w:cs="Arial"/>
          <w:iCs/>
        </w:rPr>
        <w:t>základě návrhu jedné ze smluvních stran příslušným soudem ČR</w:t>
      </w:r>
      <w:r w:rsidRPr="0027630D">
        <w:rPr>
          <w:rFonts w:ascii="Arial" w:hAnsi="Arial" w:cs="Arial"/>
        </w:rPr>
        <w:t>.</w:t>
      </w:r>
    </w:p>
    <w:p w14:paraId="571869B2" w14:textId="77777777" w:rsidR="00FC096F" w:rsidRDefault="00FC096F" w:rsidP="00575669">
      <w:pPr>
        <w:numPr>
          <w:ilvl w:val="0"/>
          <w:numId w:val="18"/>
        </w:numPr>
        <w:tabs>
          <w:tab w:val="left" w:pos="426"/>
        </w:tabs>
        <w:spacing w:after="120"/>
        <w:ind w:left="425" w:hanging="425"/>
        <w:jc w:val="both"/>
        <w:rPr>
          <w:rFonts w:ascii="Arial" w:hAnsi="Arial" w:cs="Arial"/>
        </w:rPr>
      </w:pPr>
      <w:r w:rsidRPr="0027630D">
        <w:rPr>
          <w:rFonts w:ascii="Arial" w:hAnsi="Arial" w:cs="Arial"/>
        </w:rPr>
        <w:lastRenderedPageBreak/>
        <w:t xml:space="preserve">Smluvní strany mohou ukončit smluvní vztah kdykoliv vzájemnou písemnou dohodou. </w:t>
      </w:r>
    </w:p>
    <w:p w14:paraId="5E9BC6B3" w14:textId="77777777" w:rsidR="009E249D" w:rsidRPr="009E249D" w:rsidRDefault="009E249D" w:rsidP="00575669">
      <w:pPr>
        <w:numPr>
          <w:ilvl w:val="0"/>
          <w:numId w:val="18"/>
        </w:numPr>
        <w:tabs>
          <w:tab w:val="left" w:pos="426"/>
        </w:tabs>
        <w:spacing w:before="120" w:after="120"/>
        <w:ind w:left="425" w:hanging="425"/>
        <w:jc w:val="both"/>
        <w:rPr>
          <w:rFonts w:ascii="Arial" w:hAnsi="Arial" w:cs="Arial"/>
        </w:rPr>
      </w:pPr>
      <w:r>
        <w:rPr>
          <w:rFonts w:ascii="Arial" w:hAnsi="Arial" w:cs="Arial"/>
        </w:rPr>
        <w:t>T</w:t>
      </w:r>
      <w:r w:rsidRPr="000065AA">
        <w:rPr>
          <w:rFonts w:ascii="Arial" w:hAnsi="Arial" w:cs="Arial"/>
        </w:rPr>
        <w:t xml:space="preserve">uto smlouvu je </w:t>
      </w:r>
      <w:r w:rsidR="001B3408">
        <w:rPr>
          <w:rFonts w:ascii="Arial" w:hAnsi="Arial" w:cs="Arial"/>
        </w:rPr>
        <w:t>objednatel</w:t>
      </w:r>
      <w:r w:rsidRPr="000065AA">
        <w:rPr>
          <w:rFonts w:ascii="Arial" w:hAnsi="Arial" w:cs="Arial"/>
        </w:rPr>
        <w:t xml:space="preserve"> </w:t>
      </w:r>
      <w:r w:rsidR="001B3408">
        <w:rPr>
          <w:rFonts w:ascii="Arial" w:hAnsi="Arial" w:cs="Arial"/>
        </w:rPr>
        <w:t xml:space="preserve">oprávněn </w:t>
      </w:r>
      <w:r w:rsidRPr="000065AA">
        <w:rPr>
          <w:rFonts w:ascii="Arial" w:hAnsi="Arial" w:cs="Arial"/>
        </w:rPr>
        <w:t>vypovědět bez uve</w:t>
      </w:r>
      <w:r>
        <w:rPr>
          <w:rFonts w:ascii="Arial" w:hAnsi="Arial" w:cs="Arial"/>
        </w:rPr>
        <w:t xml:space="preserve">dení důvodů s výpovědní dobou </w:t>
      </w:r>
      <w:r w:rsidR="001B3408">
        <w:rPr>
          <w:rFonts w:ascii="Arial" w:hAnsi="Arial" w:cs="Arial"/>
        </w:rPr>
        <w:t>3</w:t>
      </w:r>
      <w:r>
        <w:rPr>
          <w:rFonts w:ascii="Arial" w:hAnsi="Arial" w:cs="Arial"/>
        </w:rPr>
        <w:t>0</w:t>
      </w:r>
      <w:r w:rsidRPr="000065AA">
        <w:rPr>
          <w:rFonts w:ascii="Arial" w:hAnsi="Arial" w:cs="Arial"/>
        </w:rPr>
        <w:t> dnů. Výpovědní doba počíná běžet následující den po doručení</w:t>
      </w:r>
      <w:r>
        <w:rPr>
          <w:rFonts w:ascii="Arial" w:hAnsi="Arial" w:cs="Arial"/>
        </w:rPr>
        <w:t xml:space="preserve"> výpovědi </w:t>
      </w:r>
      <w:r w:rsidR="00256FC6">
        <w:rPr>
          <w:rFonts w:ascii="Arial" w:hAnsi="Arial" w:cs="Arial"/>
        </w:rPr>
        <w:t>zhotoviteli</w:t>
      </w:r>
      <w:r>
        <w:rPr>
          <w:rFonts w:ascii="Arial" w:hAnsi="Arial" w:cs="Arial"/>
        </w:rPr>
        <w:t>.</w:t>
      </w:r>
    </w:p>
    <w:p w14:paraId="1922B698" w14:textId="77777777" w:rsidR="00FC096F" w:rsidRPr="0027630D" w:rsidRDefault="00FC096F" w:rsidP="007E123D">
      <w:pPr>
        <w:numPr>
          <w:ilvl w:val="0"/>
          <w:numId w:val="18"/>
        </w:numPr>
        <w:tabs>
          <w:tab w:val="left" w:pos="426"/>
        </w:tabs>
        <w:spacing w:after="80"/>
        <w:ind w:left="425" w:hanging="425"/>
        <w:jc w:val="both"/>
        <w:rPr>
          <w:rFonts w:ascii="Arial" w:hAnsi="Arial" w:cs="Arial"/>
        </w:rPr>
      </w:pPr>
      <w:r w:rsidRPr="0027630D">
        <w:rPr>
          <w:rFonts w:ascii="Arial" w:hAnsi="Arial" w:cs="Arial"/>
        </w:rPr>
        <w:t>Smluvní strany se dohodly, že závazek plnit smlouvu zaniká jednostranným odstoupením od smlouvy pro její podstatné porušení druhou smluvní stranou s tím, že podstatným porušením smlouvy je zejména:</w:t>
      </w:r>
    </w:p>
    <w:p w14:paraId="63C39878" w14:textId="77777777" w:rsidR="00FC096F" w:rsidRPr="0027630D" w:rsidRDefault="00FC096F"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sidRPr="0027630D">
        <w:rPr>
          <w:rFonts w:ascii="Arial" w:hAnsi="Arial" w:cs="Arial"/>
          <w:sz w:val="20"/>
          <w:szCs w:val="20"/>
        </w:rPr>
        <w:t xml:space="preserve">prodlení </w:t>
      </w:r>
      <w:r w:rsidR="00256FC6">
        <w:rPr>
          <w:rFonts w:ascii="Arial" w:hAnsi="Arial" w:cs="Arial"/>
          <w:sz w:val="20"/>
          <w:szCs w:val="20"/>
        </w:rPr>
        <w:t xml:space="preserve">zhotovitele </w:t>
      </w:r>
      <w:r w:rsidRPr="0027630D">
        <w:rPr>
          <w:rFonts w:ascii="Arial" w:hAnsi="Arial" w:cs="Arial"/>
          <w:sz w:val="20"/>
          <w:szCs w:val="20"/>
        </w:rPr>
        <w:t>s</w:t>
      </w:r>
      <w:r w:rsidR="00256FC6">
        <w:rPr>
          <w:rFonts w:ascii="Arial" w:hAnsi="Arial" w:cs="Arial"/>
          <w:sz w:val="20"/>
          <w:szCs w:val="20"/>
        </w:rPr>
        <w:t>e</w:t>
      </w:r>
      <w:r w:rsidRPr="0027630D">
        <w:rPr>
          <w:rFonts w:ascii="Arial" w:hAnsi="Arial" w:cs="Arial"/>
          <w:sz w:val="20"/>
          <w:szCs w:val="20"/>
        </w:rPr>
        <w:t xml:space="preserve"> </w:t>
      </w:r>
      <w:r w:rsidR="00256FC6">
        <w:rPr>
          <w:rFonts w:ascii="Arial" w:hAnsi="Arial" w:cs="Arial"/>
          <w:sz w:val="20"/>
          <w:szCs w:val="20"/>
        </w:rPr>
        <w:t>zhotovením</w:t>
      </w:r>
      <w:r w:rsidRPr="0027630D">
        <w:rPr>
          <w:rFonts w:ascii="Arial" w:hAnsi="Arial" w:cs="Arial"/>
          <w:sz w:val="20"/>
          <w:szCs w:val="20"/>
        </w:rPr>
        <w:t xml:space="preserve"> </w:t>
      </w:r>
      <w:r w:rsidR="0016656A">
        <w:rPr>
          <w:rFonts w:ascii="Arial" w:hAnsi="Arial" w:cs="Arial"/>
          <w:sz w:val="20"/>
          <w:szCs w:val="20"/>
        </w:rPr>
        <w:t>dílů</w:t>
      </w:r>
      <w:r w:rsidR="00C24FD8" w:rsidRPr="0027630D">
        <w:rPr>
          <w:rFonts w:ascii="Arial" w:hAnsi="Arial" w:cs="Arial"/>
          <w:sz w:val="20"/>
          <w:szCs w:val="20"/>
        </w:rPr>
        <w:t xml:space="preserve"> </w:t>
      </w:r>
      <w:r w:rsidRPr="0073118B">
        <w:rPr>
          <w:rFonts w:ascii="Arial" w:hAnsi="Arial" w:cs="Arial"/>
          <w:sz w:val="20"/>
          <w:szCs w:val="20"/>
        </w:rPr>
        <w:t>dle čl. V</w:t>
      </w:r>
      <w:r w:rsidR="0073118B" w:rsidRPr="0073118B">
        <w:rPr>
          <w:rFonts w:ascii="Arial" w:hAnsi="Arial" w:cs="Arial"/>
          <w:sz w:val="20"/>
          <w:szCs w:val="20"/>
        </w:rPr>
        <w:t>I</w:t>
      </w:r>
      <w:r w:rsidRPr="0073118B">
        <w:rPr>
          <w:rFonts w:ascii="Arial" w:hAnsi="Arial" w:cs="Arial"/>
          <w:sz w:val="20"/>
          <w:szCs w:val="20"/>
        </w:rPr>
        <w:t>.</w:t>
      </w:r>
      <w:r w:rsidRPr="0027630D">
        <w:rPr>
          <w:rFonts w:ascii="Arial" w:hAnsi="Arial" w:cs="Arial"/>
          <w:sz w:val="20"/>
          <w:szCs w:val="20"/>
        </w:rPr>
        <w:t xml:space="preserve"> této smlouvy po dobu delší </w:t>
      </w:r>
      <w:r w:rsidR="00FF5551" w:rsidRPr="0027630D">
        <w:rPr>
          <w:rFonts w:ascii="Arial" w:hAnsi="Arial" w:cs="Arial"/>
          <w:sz w:val="20"/>
          <w:szCs w:val="20"/>
        </w:rPr>
        <w:t xml:space="preserve">5 </w:t>
      </w:r>
      <w:r w:rsidRPr="0027630D">
        <w:rPr>
          <w:rFonts w:ascii="Arial" w:hAnsi="Arial" w:cs="Arial"/>
          <w:sz w:val="20"/>
          <w:szCs w:val="20"/>
        </w:rPr>
        <w:t xml:space="preserve">kalendářních dnů, </w:t>
      </w:r>
    </w:p>
    <w:p w14:paraId="61BD16B9" w14:textId="77777777" w:rsidR="00FC096F" w:rsidRPr="0027630D" w:rsidRDefault="00FC096F"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sidRPr="0027630D">
        <w:rPr>
          <w:rFonts w:ascii="Arial" w:hAnsi="Arial" w:cs="Arial"/>
          <w:sz w:val="20"/>
          <w:szCs w:val="20"/>
        </w:rPr>
        <w:t>nedodržení smluvních ujednání o záruce za jakost,</w:t>
      </w:r>
    </w:p>
    <w:p w14:paraId="2E1D9CF6" w14:textId="77777777" w:rsidR="0070697C" w:rsidRDefault="0070697C"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Pr>
          <w:rFonts w:ascii="Arial" w:hAnsi="Arial" w:cs="Arial"/>
          <w:sz w:val="20"/>
          <w:szCs w:val="20"/>
        </w:rPr>
        <w:t>porušení smluvní povinnosti uveden</w:t>
      </w:r>
      <w:r w:rsidR="000F2ED9">
        <w:rPr>
          <w:rFonts w:ascii="Arial" w:hAnsi="Arial" w:cs="Arial"/>
          <w:sz w:val="20"/>
          <w:szCs w:val="20"/>
        </w:rPr>
        <w:t>é</w:t>
      </w:r>
      <w:r w:rsidR="00A06851">
        <w:rPr>
          <w:rFonts w:ascii="Arial" w:hAnsi="Arial" w:cs="Arial"/>
          <w:sz w:val="20"/>
          <w:szCs w:val="20"/>
        </w:rPr>
        <w:t xml:space="preserve"> v čl. I</w:t>
      </w:r>
      <w:r w:rsidR="00256FC6">
        <w:rPr>
          <w:rFonts w:ascii="Arial" w:hAnsi="Arial" w:cs="Arial"/>
          <w:sz w:val="20"/>
          <w:szCs w:val="20"/>
        </w:rPr>
        <w:t>X</w:t>
      </w:r>
      <w:r w:rsidR="00A06851">
        <w:rPr>
          <w:rFonts w:ascii="Arial" w:hAnsi="Arial" w:cs="Arial"/>
          <w:sz w:val="20"/>
          <w:szCs w:val="20"/>
        </w:rPr>
        <w:t xml:space="preserve">. </w:t>
      </w:r>
      <w:r>
        <w:rPr>
          <w:rFonts w:ascii="Arial" w:hAnsi="Arial" w:cs="Arial"/>
          <w:sz w:val="20"/>
          <w:szCs w:val="20"/>
        </w:rPr>
        <w:t>této smlouvy,</w:t>
      </w:r>
    </w:p>
    <w:p w14:paraId="411B5678" w14:textId="77777777" w:rsidR="00CE4EDE" w:rsidRDefault="00CE4EDE"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sidRPr="0027630D">
        <w:rPr>
          <w:rFonts w:ascii="Arial" w:hAnsi="Arial" w:cs="Arial"/>
          <w:sz w:val="20"/>
          <w:szCs w:val="20"/>
        </w:rPr>
        <w:t xml:space="preserve">odmítnutí předložení dokladu prokazující kvalifikaci, kterou </w:t>
      </w:r>
      <w:r w:rsidR="00CE4976">
        <w:rPr>
          <w:rFonts w:ascii="Arial" w:hAnsi="Arial" w:cs="Arial"/>
          <w:sz w:val="20"/>
          <w:szCs w:val="20"/>
        </w:rPr>
        <w:t>zhotovitel</w:t>
      </w:r>
      <w:r w:rsidRPr="0027630D">
        <w:rPr>
          <w:rFonts w:ascii="Arial" w:hAnsi="Arial" w:cs="Arial"/>
          <w:sz w:val="20"/>
          <w:szCs w:val="20"/>
        </w:rPr>
        <w:t xml:space="preserve"> disponoval v rámci zadávacíh</w:t>
      </w:r>
      <w:r w:rsidR="00B02DC6">
        <w:rPr>
          <w:rFonts w:ascii="Arial" w:hAnsi="Arial" w:cs="Arial"/>
          <w:sz w:val="20"/>
          <w:szCs w:val="20"/>
        </w:rPr>
        <w:t>o řízení před uzavřením smlouvy,</w:t>
      </w:r>
    </w:p>
    <w:p w14:paraId="50D10FE9" w14:textId="4F0103BB" w:rsidR="009F740A" w:rsidRPr="0027630D" w:rsidRDefault="009F740A" w:rsidP="0079360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120"/>
        <w:jc w:val="both"/>
        <w:rPr>
          <w:rFonts w:ascii="Arial" w:hAnsi="Arial" w:cs="Arial"/>
          <w:sz w:val="20"/>
          <w:szCs w:val="20"/>
        </w:rPr>
      </w:pPr>
      <w:r>
        <w:rPr>
          <w:rFonts w:ascii="Arial" w:hAnsi="Arial" w:cs="Arial"/>
          <w:sz w:val="20"/>
          <w:szCs w:val="20"/>
        </w:rPr>
        <w:t>opakovaná reklamace</w:t>
      </w:r>
      <w:r w:rsidR="0079360D">
        <w:rPr>
          <w:rFonts w:ascii="Arial" w:hAnsi="Arial" w:cs="Arial"/>
          <w:sz w:val="20"/>
          <w:szCs w:val="20"/>
        </w:rPr>
        <w:t xml:space="preserve"> </w:t>
      </w:r>
      <w:r w:rsidR="009B648E">
        <w:rPr>
          <w:rFonts w:ascii="Arial" w:hAnsi="Arial" w:cs="Arial"/>
          <w:sz w:val="20"/>
          <w:szCs w:val="20"/>
        </w:rPr>
        <w:t>–</w:t>
      </w:r>
      <w:r w:rsidR="0079360D">
        <w:rPr>
          <w:rFonts w:ascii="Arial" w:hAnsi="Arial" w:cs="Arial"/>
          <w:sz w:val="20"/>
          <w:szCs w:val="20"/>
        </w:rPr>
        <w:t xml:space="preserve"> </w:t>
      </w:r>
      <w:r w:rsidR="009B648E">
        <w:rPr>
          <w:rFonts w:ascii="Arial" w:hAnsi="Arial" w:cs="Arial"/>
          <w:sz w:val="20"/>
          <w:szCs w:val="20"/>
        </w:rPr>
        <w:t xml:space="preserve">zejména </w:t>
      </w:r>
      <w:r w:rsidR="0079360D" w:rsidRPr="0079360D">
        <w:rPr>
          <w:rFonts w:ascii="Arial" w:hAnsi="Arial" w:cs="Arial"/>
          <w:sz w:val="20"/>
          <w:szCs w:val="20"/>
        </w:rPr>
        <w:t xml:space="preserve">pokud souhrn uznaných reklamací za 1 měsíc činí nejméně 20.000,- Kč (slovy: dvacet tisíc korun českých) bez DPH nebo pokud v období 2 po sobě jdoucích </w:t>
      </w:r>
      <w:r w:rsidR="00DF4172">
        <w:rPr>
          <w:rFonts w:ascii="Arial" w:hAnsi="Arial" w:cs="Arial"/>
          <w:sz w:val="20"/>
          <w:szCs w:val="20"/>
        </w:rPr>
        <w:t xml:space="preserve">kalendářních </w:t>
      </w:r>
      <w:r w:rsidR="0079360D" w:rsidRPr="0079360D">
        <w:rPr>
          <w:rFonts w:ascii="Arial" w:hAnsi="Arial" w:cs="Arial"/>
          <w:sz w:val="20"/>
          <w:szCs w:val="20"/>
        </w:rPr>
        <w:t>měsíců objednatel u zhotovitele uplatňoval 3 případy dílů zhotovených v rozporu s ustanovením této smlouvy</w:t>
      </w:r>
    </w:p>
    <w:p w14:paraId="7F5C4112" w14:textId="77777777" w:rsidR="00256FC6" w:rsidRPr="00575669" w:rsidRDefault="00256FC6" w:rsidP="00575669">
      <w:pPr>
        <w:pStyle w:val="Odstavecseseznamem"/>
        <w:numPr>
          <w:ilvl w:val="0"/>
          <w:numId w:val="18"/>
        </w:numPr>
        <w:tabs>
          <w:tab w:val="clear" w:pos="720"/>
          <w:tab w:val="left" w:pos="426"/>
        </w:tabs>
        <w:spacing w:after="120"/>
        <w:ind w:left="425" w:hanging="425"/>
        <w:contextualSpacing w:val="0"/>
        <w:jc w:val="both"/>
        <w:rPr>
          <w:rFonts w:ascii="Arial" w:hAnsi="Arial" w:cs="Arial"/>
        </w:rPr>
      </w:pPr>
      <w:r w:rsidRPr="002116EA">
        <w:rPr>
          <w:rFonts w:ascii="Arial" w:hAnsi="Arial" w:cs="Arial"/>
        </w:rPr>
        <w:t>Za den odstoupení od smlouvy se považuje den, kdy bylo písemné oznámení o odstoupení od</w:t>
      </w:r>
      <w:r>
        <w:rPr>
          <w:rFonts w:ascii="Arial" w:hAnsi="Arial" w:cs="Arial"/>
        </w:rPr>
        <w:t> </w:t>
      </w:r>
      <w:r w:rsidRPr="002116EA">
        <w:rPr>
          <w:rFonts w:ascii="Arial" w:hAnsi="Arial" w:cs="Arial"/>
        </w:rPr>
        <w:t>smlouvy doručeno druhé smluvní straně. Odmítne-li smluvní strana, jež je adresátem, oznámení převzít, považuje se odstoupení od smlouvy za doručené dnem odmítnutí převzetí nebo</w:t>
      </w:r>
      <w:r>
        <w:rPr>
          <w:rFonts w:ascii="Arial" w:hAnsi="Arial" w:cs="Arial"/>
        </w:rPr>
        <w:t> </w:t>
      </w:r>
      <w:r w:rsidRPr="002116EA">
        <w:rPr>
          <w:rFonts w:ascii="Arial" w:hAnsi="Arial" w:cs="Arial"/>
        </w:rPr>
        <w:t>k poslednímu dni lhůty určené pro uložení písemnosti na poště, v případě, že byla písemnost poštou vrácena k rukám odesílatele z důvodu nedoručitelnosti, či z důvodu odmítnutí jejího</w:t>
      </w:r>
      <w:r>
        <w:rPr>
          <w:rFonts w:ascii="Arial" w:hAnsi="Arial" w:cs="Arial"/>
        </w:rPr>
        <w:t> </w:t>
      </w:r>
      <w:r w:rsidRPr="002116EA">
        <w:rPr>
          <w:rFonts w:ascii="Arial" w:hAnsi="Arial" w:cs="Arial"/>
        </w:rPr>
        <w:t>převzetí adresátem. Odstoupením od smlouvy nejsou dotčena práva smluvních stran na</w:t>
      </w:r>
      <w:r>
        <w:rPr>
          <w:rFonts w:ascii="Arial" w:hAnsi="Arial" w:cs="Arial"/>
        </w:rPr>
        <w:t> </w:t>
      </w:r>
      <w:r w:rsidRPr="002116EA">
        <w:rPr>
          <w:rFonts w:ascii="Arial" w:hAnsi="Arial" w:cs="Arial"/>
        </w:rPr>
        <w:t>úhradu smluvní pokuty a na náhradu škody.</w:t>
      </w:r>
    </w:p>
    <w:p w14:paraId="1139512B" w14:textId="77777777" w:rsidR="00FC096F" w:rsidRDefault="00CE4976" w:rsidP="00575669">
      <w:pPr>
        <w:numPr>
          <w:ilvl w:val="0"/>
          <w:numId w:val="18"/>
        </w:numPr>
        <w:tabs>
          <w:tab w:val="left" w:pos="426"/>
        </w:tabs>
        <w:spacing w:after="120"/>
        <w:ind w:left="425" w:hanging="425"/>
        <w:jc w:val="both"/>
        <w:rPr>
          <w:rFonts w:ascii="Arial" w:hAnsi="Arial" w:cs="Arial"/>
        </w:rPr>
      </w:pPr>
      <w:r>
        <w:rPr>
          <w:rFonts w:ascii="Arial" w:hAnsi="Arial" w:cs="Arial"/>
        </w:rPr>
        <w:t>Zhotovitel</w:t>
      </w:r>
      <w:r w:rsidR="00FC096F" w:rsidRPr="0027630D">
        <w:rPr>
          <w:rFonts w:ascii="Arial" w:hAnsi="Arial" w:cs="Arial"/>
        </w:rPr>
        <w:t xml:space="preserve"> </w:t>
      </w:r>
      <w:r w:rsidR="001B3408" w:rsidRPr="0027630D">
        <w:rPr>
          <w:rFonts w:ascii="Arial" w:hAnsi="Arial" w:cs="Arial"/>
        </w:rPr>
        <w:t>ne</w:t>
      </w:r>
      <w:r w:rsidR="001B3408">
        <w:rPr>
          <w:rFonts w:ascii="Arial" w:hAnsi="Arial" w:cs="Arial"/>
        </w:rPr>
        <w:t>ní oprávněn</w:t>
      </w:r>
      <w:r w:rsidR="00FC096F" w:rsidRPr="0027630D">
        <w:rPr>
          <w:rFonts w:ascii="Arial" w:hAnsi="Arial" w:cs="Arial"/>
        </w:rPr>
        <w:t xml:space="preserve"> </w:t>
      </w:r>
      <w:r w:rsidR="00256FC6">
        <w:rPr>
          <w:rFonts w:ascii="Arial" w:hAnsi="Arial" w:cs="Arial"/>
        </w:rPr>
        <w:t xml:space="preserve">bez souhlasu objednatele </w:t>
      </w:r>
      <w:r w:rsidR="00FC096F" w:rsidRPr="0027630D">
        <w:rPr>
          <w:rFonts w:ascii="Arial" w:hAnsi="Arial" w:cs="Arial"/>
        </w:rPr>
        <w:t xml:space="preserve">postoupit </w:t>
      </w:r>
      <w:r w:rsidR="00256FC6">
        <w:rPr>
          <w:rFonts w:ascii="Arial" w:hAnsi="Arial" w:cs="Arial"/>
        </w:rPr>
        <w:t>svá práva a povinnosti</w:t>
      </w:r>
      <w:r w:rsidR="000931B6">
        <w:rPr>
          <w:rFonts w:ascii="Arial" w:hAnsi="Arial" w:cs="Arial"/>
        </w:rPr>
        <w:t xml:space="preserve"> vyplývající z této smlouvy</w:t>
      </w:r>
      <w:r w:rsidR="00FC096F" w:rsidRPr="0027630D">
        <w:rPr>
          <w:rFonts w:ascii="Arial" w:hAnsi="Arial" w:cs="Arial"/>
        </w:rPr>
        <w:t xml:space="preserve"> </w:t>
      </w:r>
      <w:r w:rsidR="000931B6">
        <w:rPr>
          <w:rFonts w:ascii="Arial" w:hAnsi="Arial" w:cs="Arial"/>
        </w:rPr>
        <w:t xml:space="preserve">či v souvislosti s ní </w:t>
      </w:r>
      <w:r w:rsidR="00FC096F" w:rsidRPr="0027630D">
        <w:rPr>
          <w:rFonts w:ascii="Arial" w:hAnsi="Arial" w:cs="Arial"/>
        </w:rPr>
        <w:t>třetí osobě.</w:t>
      </w:r>
      <w:r w:rsidR="000931B6">
        <w:rPr>
          <w:rFonts w:ascii="Arial" w:hAnsi="Arial" w:cs="Arial"/>
        </w:rPr>
        <w:t xml:space="preserve"> V případě porušení této povinnosti je zhotovitel povinen zaplatit objednateli smluvní pokutu ve výši 25%</w:t>
      </w:r>
      <w:r w:rsidR="00256FC6">
        <w:rPr>
          <w:rFonts w:ascii="Arial" w:hAnsi="Arial" w:cs="Arial"/>
        </w:rPr>
        <w:t xml:space="preserve"> z </w:t>
      </w:r>
      <w:r w:rsidR="0073118B">
        <w:rPr>
          <w:rFonts w:ascii="Arial" w:hAnsi="Arial" w:cs="Arial"/>
        </w:rPr>
        <w:t>hodnoty</w:t>
      </w:r>
      <w:r w:rsidR="000931B6">
        <w:rPr>
          <w:rFonts w:ascii="Arial" w:hAnsi="Arial" w:cs="Arial"/>
        </w:rPr>
        <w:t xml:space="preserve"> postoupené pohledávky.</w:t>
      </w:r>
    </w:p>
    <w:p w14:paraId="5EEB9B63" w14:textId="77777777" w:rsidR="00256FC6" w:rsidRPr="00256FC6" w:rsidRDefault="00256FC6" w:rsidP="00575669">
      <w:pPr>
        <w:numPr>
          <w:ilvl w:val="0"/>
          <w:numId w:val="18"/>
        </w:numPr>
        <w:tabs>
          <w:tab w:val="left" w:pos="426"/>
        </w:tabs>
        <w:spacing w:after="120"/>
        <w:ind w:left="425" w:hanging="425"/>
        <w:jc w:val="both"/>
        <w:rPr>
          <w:rFonts w:ascii="Arial" w:hAnsi="Arial" w:cs="Arial"/>
        </w:rPr>
      </w:pPr>
      <w:r>
        <w:rPr>
          <w:rFonts w:ascii="Arial" w:hAnsi="Arial" w:cs="Arial"/>
        </w:rPr>
        <w:t>Zhotovitel není oprávněn bez souhlasu objednatele započítat jakékoli své pohledávky za objednatelem proti pohledávkám objednatele za zhotovitelem vyplývajících z této smlouvy či v souvislosti s ní. V případě porušení této povinnosti je zhotovitel povinen zaplatit objednateli smluvní pokutu ve výši 25% z částky, která byla započtena.</w:t>
      </w:r>
    </w:p>
    <w:p w14:paraId="0FB50AB9" w14:textId="77777777" w:rsidR="00FC096F" w:rsidRPr="0027630D" w:rsidRDefault="00FC096F" w:rsidP="00575669">
      <w:pPr>
        <w:numPr>
          <w:ilvl w:val="0"/>
          <w:numId w:val="18"/>
        </w:numPr>
        <w:tabs>
          <w:tab w:val="left" w:pos="426"/>
        </w:tabs>
        <w:spacing w:after="120"/>
        <w:ind w:left="425" w:hanging="425"/>
        <w:jc w:val="both"/>
        <w:rPr>
          <w:rFonts w:ascii="Arial" w:hAnsi="Arial" w:cs="Arial"/>
        </w:rPr>
      </w:pPr>
      <w:r w:rsidRPr="0027630D">
        <w:rPr>
          <w:rFonts w:ascii="Arial" w:hAnsi="Arial" w:cs="Arial"/>
        </w:rPr>
        <w:t xml:space="preserve">Smluvní strany shodně prohlašují, že si smlouvu před jejím podepsáním přečetly a že byla uzavřena po vzájemném projednání podle jejich pravé a svobodné vůle, určitě, vážně </w:t>
      </w:r>
      <w:r w:rsidR="00942C7E">
        <w:rPr>
          <w:rFonts w:ascii="Arial" w:hAnsi="Arial" w:cs="Arial"/>
        </w:rPr>
        <w:br/>
      </w:r>
      <w:r w:rsidRPr="0027630D">
        <w:rPr>
          <w:rFonts w:ascii="Arial" w:hAnsi="Arial" w:cs="Arial"/>
        </w:rPr>
        <w:t xml:space="preserve">a </w:t>
      </w:r>
      <w:r w:rsidR="00843062" w:rsidRPr="0027630D">
        <w:rPr>
          <w:rFonts w:ascii="Arial" w:hAnsi="Arial" w:cs="Arial"/>
        </w:rPr>
        <w:t>srozumitelně, a že</w:t>
      </w:r>
      <w:r w:rsidRPr="0027630D">
        <w:rPr>
          <w:rFonts w:ascii="Arial" w:hAnsi="Arial" w:cs="Arial"/>
        </w:rPr>
        <w:t xml:space="preserve"> se dohodly o celém jejím obsahu, což stvrzují svými podpisy.</w:t>
      </w:r>
    </w:p>
    <w:p w14:paraId="2F6901F2" w14:textId="77777777" w:rsidR="00FC096F" w:rsidRDefault="00FC096F" w:rsidP="00575669">
      <w:pPr>
        <w:numPr>
          <w:ilvl w:val="0"/>
          <w:numId w:val="18"/>
        </w:numPr>
        <w:tabs>
          <w:tab w:val="left" w:pos="426"/>
        </w:tabs>
        <w:spacing w:after="120"/>
        <w:ind w:left="425" w:hanging="425"/>
        <w:jc w:val="both"/>
        <w:rPr>
          <w:rFonts w:ascii="Arial" w:hAnsi="Arial" w:cs="Arial"/>
        </w:rPr>
      </w:pPr>
      <w:r w:rsidRPr="0027630D">
        <w:rPr>
          <w:rFonts w:ascii="Arial" w:hAnsi="Arial" w:cs="Arial"/>
        </w:rPr>
        <w:t xml:space="preserve">Tato smlouva je vyhotovena ve </w:t>
      </w:r>
      <w:r w:rsidR="00027D1B">
        <w:rPr>
          <w:rFonts w:ascii="Arial" w:hAnsi="Arial" w:cs="Arial"/>
        </w:rPr>
        <w:t>třech</w:t>
      </w:r>
      <w:r w:rsidR="00FF5551" w:rsidRPr="0027630D">
        <w:rPr>
          <w:rFonts w:ascii="Arial" w:hAnsi="Arial" w:cs="Arial"/>
        </w:rPr>
        <w:t xml:space="preserve"> </w:t>
      </w:r>
      <w:r w:rsidRPr="0027630D">
        <w:rPr>
          <w:rFonts w:ascii="Arial" w:hAnsi="Arial" w:cs="Arial"/>
        </w:rPr>
        <w:t xml:space="preserve">stejnopisech s platností originálu, přičemž </w:t>
      </w:r>
      <w:r w:rsidR="005A48F0">
        <w:rPr>
          <w:rFonts w:ascii="Arial" w:hAnsi="Arial" w:cs="Arial"/>
        </w:rPr>
        <w:t>objednatel</w:t>
      </w:r>
      <w:r w:rsidRPr="0027630D">
        <w:rPr>
          <w:rFonts w:ascii="Arial" w:hAnsi="Arial" w:cs="Arial"/>
        </w:rPr>
        <w:t xml:space="preserve"> obdrží </w:t>
      </w:r>
      <w:r w:rsidR="00D36B55">
        <w:rPr>
          <w:rFonts w:ascii="Arial" w:hAnsi="Arial" w:cs="Arial"/>
        </w:rPr>
        <w:t>dvě vyhotovení</w:t>
      </w:r>
      <w:r w:rsidR="00FF5551" w:rsidRPr="0027630D">
        <w:rPr>
          <w:rFonts w:ascii="Arial" w:hAnsi="Arial" w:cs="Arial"/>
        </w:rPr>
        <w:t xml:space="preserve"> </w:t>
      </w:r>
      <w:r w:rsidRPr="0027630D">
        <w:rPr>
          <w:rFonts w:ascii="Arial" w:hAnsi="Arial" w:cs="Arial"/>
        </w:rPr>
        <w:t xml:space="preserve">a </w:t>
      </w:r>
      <w:r w:rsidR="00CE4976">
        <w:rPr>
          <w:rFonts w:ascii="Arial" w:hAnsi="Arial" w:cs="Arial"/>
        </w:rPr>
        <w:t>zhotovitel</w:t>
      </w:r>
      <w:r w:rsidRPr="0027630D">
        <w:rPr>
          <w:rFonts w:ascii="Arial" w:hAnsi="Arial" w:cs="Arial"/>
        </w:rPr>
        <w:t xml:space="preserve"> </w:t>
      </w:r>
      <w:r w:rsidR="00551A02" w:rsidRPr="0027630D">
        <w:rPr>
          <w:rFonts w:ascii="Arial" w:hAnsi="Arial" w:cs="Arial"/>
        </w:rPr>
        <w:t>jedno</w:t>
      </w:r>
      <w:r w:rsidRPr="0027630D">
        <w:rPr>
          <w:rFonts w:ascii="Arial" w:hAnsi="Arial" w:cs="Arial"/>
        </w:rPr>
        <w:t xml:space="preserve"> vyhotovení.</w:t>
      </w:r>
    </w:p>
    <w:p w14:paraId="6A7C773B" w14:textId="77777777" w:rsidR="0036294D" w:rsidRDefault="0036294D" w:rsidP="00575669">
      <w:pPr>
        <w:numPr>
          <w:ilvl w:val="0"/>
          <w:numId w:val="18"/>
        </w:numPr>
        <w:tabs>
          <w:tab w:val="left" w:pos="426"/>
        </w:tabs>
        <w:spacing w:after="120"/>
        <w:ind w:left="357" w:hanging="357"/>
        <w:jc w:val="both"/>
        <w:rPr>
          <w:rFonts w:ascii="Arial" w:hAnsi="Arial" w:cs="Arial"/>
        </w:rPr>
      </w:pPr>
      <w:r>
        <w:rPr>
          <w:rFonts w:ascii="Arial" w:hAnsi="Arial" w:cs="Arial"/>
        </w:rPr>
        <w:t>Zhotovitel</w:t>
      </w:r>
      <w:r w:rsidRPr="005D0EF8">
        <w:rPr>
          <w:rFonts w:ascii="Arial" w:hAnsi="Arial" w:cs="Arial"/>
        </w:rPr>
        <w:t xml:space="preserve"> bere na vědomí, že smlouva </w:t>
      </w:r>
      <w:r w:rsidR="000931B6">
        <w:rPr>
          <w:rFonts w:ascii="Arial" w:hAnsi="Arial" w:cs="Arial"/>
        </w:rPr>
        <w:t>může být</w:t>
      </w:r>
      <w:r w:rsidRPr="005D0EF8">
        <w:rPr>
          <w:rFonts w:ascii="Arial" w:hAnsi="Arial" w:cs="Arial"/>
        </w:rPr>
        <w:t xml:space="preserve"> zveřejněna ve smyslu zák. č. 340/2015 Sb., </w:t>
      </w:r>
      <w:r w:rsidRPr="005D0EF8">
        <w:rPr>
          <w:rFonts w:ascii="Arial" w:hAnsi="Arial" w:cs="Arial"/>
        </w:rPr>
        <w:br/>
        <w:t>o zvláštních podmínkách účinnosti některých smluv, uveřejňování těchto smluv a o registru smluv a zákona č. 134/2016 Sb., o zadávání veřejných zakázek.</w:t>
      </w:r>
    </w:p>
    <w:p w14:paraId="43F6F5DD" w14:textId="77777777" w:rsidR="00575669" w:rsidRPr="00C979F6" w:rsidRDefault="00575669" w:rsidP="00575669">
      <w:pPr>
        <w:numPr>
          <w:ilvl w:val="0"/>
          <w:numId w:val="18"/>
        </w:numPr>
        <w:tabs>
          <w:tab w:val="left" w:pos="426"/>
        </w:tabs>
        <w:spacing w:after="120"/>
        <w:ind w:left="425" w:hanging="425"/>
        <w:jc w:val="both"/>
        <w:rPr>
          <w:rFonts w:ascii="Arial" w:hAnsi="Arial" w:cs="Arial"/>
        </w:rPr>
      </w:pPr>
      <w:r>
        <w:rPr>
          <w:rFonts w:ascii="Arial" w:hAnsi="Arial" w:cs="Arial"/>
        </w:rPr>
        <w:t>Není-li ve smlouvě uvedeno jinak, mají ustanovení uvedená ve smlouvě přednost před ustanoveními uvedenými v dílčí smlouvě, resp. objednávce.</w:t>
      </w:r>
    </w:p>
    <w:p w14:paraId="7442FA8C" w14:textId="77777777" w:rsidR="00563292" w:rsidRDefault="00187362" w:rsidP="00575669">
      <w:pPr>
        <w:numPr>
          <w:ilvl w:val="0"/>
          <w:numId w:val="18"/>
        </w:numPr>
        <w:tabs>
          <w:tab w:val="left" w:pos="0"/>
        </w:tabs>
        <w:spacing w:after="120"/>
        <w:ind w:left="425" w:hanging="425"/>
        <w:jc w:val="both"/>
        <w:rPr>
          <w:rFonts w:ascii="Arial" w:hAnsi="Arial" w:cs="Arial"/>
        </w:rPr>
      </w:pPr>
      <w:r w:rsidRPr="0027630D">
        <w:rPr>
          <w:rFonts w:ascii="Arial" w:hAnsi="Arial" w:cs="Arial"/>
        </w:rPr>
        <w:t>Smluvní strany svým podpisem potvrzují, že se seznámily s obsahem Závazných podmínek</w:t>
      </w:r>
      <w:r>
        <w:rPr>
          <w:rFonts w:ascii="Arial" w:hAnsi="Arial" w:cs="Arial"/>
        </w:rPr>
        <w:t xml:space="preserve"> </w:t>
      </w:r>
      <w:r w:rsidR="00892CBF">
        <w:rPr>
          <w:rFonts w:ascii="Arial" w:hAnsi="Arial" w:cs="Arial"/>
        </w:rPr>
        <w:t>pro zajištění podmínek jakosti zhotovovaných dílů</w:t>
      </w:r>
      <w:r>
        <w:rPr>
          <w:rFonts w:ascii="Arial" w:hAnsi="Arial" w:cs="Arial"/>
        </w:rPr>
        <w:t>, jako nedílné součásti</w:t>
      </w:r>
      <w:r w:rsidRPr="0027630D">
        <w:rPr>
          <w:rFonts w:ascii="Arial" w:hAnsi="Arial" w:cs="Arial"/>
        </w:rPr>
        <w:t xml:space="preserve"> smlouvy, které se zavazují v souvislosti s plněním</w:t>
      </w:r>
      <w:r>
        <w:rPr>
          <w:rFonts w:ascii="Arial" w:hAnsi="Arial" w:cs="Arial"/>
        </w:rPr>
        <w:t xml:space="preserve"> </w:t>
      </w:r>
      <w:r w:rsidRPr="0027630D">
        <w:rPr>
          <w:rFonts w:ascii="Arial" w:hAnsi="Arial" w:cs="Arial"/>
        </w:rPr>
        <w:t>smlouvy dodržovat.</w:t>
      </w:r>
    </w:p>
    <w:p w14:paraId="4892AFD7" w14:textId="13F30516" w:rsidR="00AA4DC1" w:rsidRDefault="00AA4DC1" w:rsidP="00AA4DC1">
      <w:pPr>
        <w:numPr>
          <w:ilvl w:val="0"/>
          <w:numId w:val="18"/>
        </w:numPr>
        <w:tabs>
          <w:tab w:val="clear" w:pos="720"/>
          <w:tab w:val="num" w:pos="360"/>
        </w:tabs>
        <w:ind w:left="360"/>
        <w:rPr>
          <w:rFonts w:ascii="Arial" w:hAnsi="Arial" w:cs="Arial"/>
          <w:iCs/>
        </w:rPr>
      </w:pPr>
      <w:r w:rsidRPr="00DA5920">
        <w:rPr>
          <w:rFonts w:ascii="Arial" w:hAnsi="Arial" w:cs="Arial"/>
          <w:iCs/>
        </w:rPr>
        <w:t>Smluvní strany se v souvislosti s touto smlouvou zavazují postupovat v souladu se Směrnicí Evropského parlamentu a Rady 95/46/ES ze dne 24. října 1995, o ochraně fyzických osob v souvislosti se zpracováním osobních údajů. Pro vyloučení všech pochybností smluvní strany prohlašují, že jsou jim známy účinky platného Obecného nařízení Evropského parlamentu a Rady (EU) 2016/679, ze dne 27. dubna 2016 (tzv. Nařízení GDPR).</w:t>
      </w:r>
    </w:p>
    <w:p w14:paraId="3E70A2FF" w14:textId="03D9EB67" w:rsidR="00AA4DC1" w:rsidRDefault="00AA4DC1" w:rsidP="00D948C2">
      <w:pPr>
        <w:tabs>
          <w:tab w:val="left" w:pos="0"/>
        </w:tabs>
        <w:spacing w:after="120"/>
        <w:ind w:left="425"/>
        <w:jc w:val="both"/>
        <w:rPr>
          <w:rFonts w:ascii="Arial" w:hAnsi="Arial" w:cs="Arial"/>
        </w:rPr>
      </w:pPr>
    </w:p>
    <w:p w14:paraId="0229ECF4" w14:textId="77777777" w:rsidR="00FC096F" w:rsidRPr="0027630D" w:rsidRDefault="00FC096F" w:rsidP="00563292">
      <w:pPr>
        <w:numPr>
          <w:ilvl w:val="0"/>
          <w:numId w:val="18"/>
        </w:numPr>
        <w:tabs>
          <w:tab w:val="left" w:pos="0"/>
        </w:tabs>
        <w:spacing w:after="120"/>
        <w:ind w:left="425" w:hanging="425"/>
        <w:jc w:val="both"/>
        <w:rPr>
          <w:rFonts w:ascii="Arial" w:hAnsi="Arial" w:cs="Arial"/>
        </w:rPr>
      </w:pPr>
      <w:r w:rsidRPr="0027630D">
        <w:rPr>
          <w:rFonts w:ascii="Arial" w:hAnsi="Arial" w:cs="Arial"/>
        </w:rPr>
        <w:t>Nedílnou součástí této smlouvy jsou přílohy:</w:t>
      </w:r>
    </w:p>
    <w:p w14:paraId="1D73F7BA" w14:textId="77777777" w:rsidR="00FC096F" w:rsidRDefault="00EF090A" w:rsidP="00FC096F">
      <w:pPr>
        <w:tabs>
          <w:tab w:val="left" w:pos="426"/>
        </w:tabs>
        <w:spacing w:after="80"/>
        <w:ind w:left="425"/>
        <w:jc w:val="both"/>
        <w:rPr>
          <w:rFonts w:ascii="Arial" w:hAnsi="Arial" w:cs="Arial"/>
        </w:rPr>
      </w:pPr>
      <w:r>
        <w:rPr>
          <w:rFonts w:ascii="Arial" w:hAnsi="Arial" w:cs="Arial"/>
        </w:rPr>
        <w:t>příloha č. 1</w:t>
      </w:r>
      <w:r w:rsidR="00FF6159" w:rsidRPr="0027630D">
        <w:rPr>
          <w:rFonts w:ascii="Arial" w:hAnsi="Arial" w:cs="Arial"/>
        </w:rPr>
        <w:t xml:space="preserve"> - </w:t>
      </w:r>
      <w:r w:rsidR="00FC096F" w:rsidRPr="0027630D">
        <w:rPr>
          <w:rFonts w:ascii="Arial" w:hAnsi="Arial" w:cs="Arial"/>
        </w:rPr>
        <w:t xml:space="preserve"> </w:t>
      </w:r>
      <w:r w:rsidR="00AA4DC1" w:rsidRPr="0027630D">
        <w:rPr>
          <w:rFonts w:ascii="Arial" w:hAnsi="Arial" w:cs="Arial"/>
        </w:rPr>
        <w:t>Technická specifikace a ceník</w:t>
      </w:r>
      <w:r w:rsidR="00AA4DC1">
        <w:rPr>
          <w:rFonts w:ascii="Arial" w:hAnsi="Arial" w:cs="Arial"/>
        </w:rPr>
        <w:t xml:space="preserve"> + výkresová dokumentace</w:t>
      </w:r>
      <w:r w:rsidR="00AA4DC1" w:rsidRPr="00E87E7D">
        <w:rPr>
          <w:rFonts w:ascii="Arial" w:hAnsi="Arial" w:cs="Arial"/>
        </w:rPr>
        <w:t xml:space="preserve"> </w:t>
      </w:r>
    </w:p>
    <w:p w14:paraId="04F35F10" w14:textId="77777777" w:rsidR="0016656A" w:rsidRDefault="0016656A" w:rsidP="0016656A">
      <w:pPr>
        <w:tabs>
          <w:tab w:val="left" w:pos="426"/>
        </w:tabs>
        <w:spacing w:after="80"/>
        <w:ind w:left="425"/>
        <w:jc w:val="both"/>
        <w:rPr>
          <w:rFonts w:ascii="Arial" w:hAnsi="Arial" w:cs="Arial"/>
        </w:rPr>
      </w:pPr>
      <w:r w:rsidRPr="003E11E7">
        <w:rPr>
          <w:rFonts w:ascii="Arial" w:hAnsi="Arial" w:cs="Arial"/>
        </w:rPr>
        <w:t xml:space="preserve">příloha č. 2 – </w:t>
      </w:r>
      <w:r w:rsidR="00AA4DC1" w:rsidRPr="003E11E7">
        <w:rPr>
          <w:rFonts w:ascii="Arial" w:hAnsi="Arial" w:cs="Arial"/>
        </w:rPr>
        <w:t>Závazné podmínky pro zajištění jakosti dodávek</w:t>
      </w:r>
      <w:r w:rsidR="00AA4DC1">
        <w:rPr>
          <w:rFonts w:ascii="Arial" w:hAnsi="Arial" w:cs="Arial"/>
        </w:rPr>
        <w:t xml:space="preserve"> dílů</w:t>
      </w:r>
    </w:p>
    <w:p w14:paraId="07928DAE" w14:textId="77777777" w:rsidR="00AA4DC1" w:rsidRPr="0027630D" w:rsidRDefault="00AA4DC1" w:rsidP="00AA4DC1">
      <w:pPr>
        <w:tabs>
          <w:tab w:val="left" w:pos="426"/>
        </w:tabs>
        <w:spacing w:after="80"/>
        <w:ind w:left="425"/>
        <w:jc w:val="both"/>
        <w:rPr>
          <w:rFonts w:ascii="Arial" w:hAnsi="Arial" w:cs="Arial"/>
        </w:rPr>
      </w:pPr>
      <w:r w:rsidRPr="000754B8">
        <w:rPr>
          <w:rFonts w:ascii="Arial" w:hAnsi="Arial" w:cs="Arial"/>
        </w:rPr>
        <w:lastRenderedPageBreak/>
        <w:t xml:space="preserve">příloha č. 3 </w:t>
      </w:r>
      <w:r w:rsidRPr="003E11E7">
        <w:rPr>
          <w:rFonts w:ascii="Arial" w:hAnsi="Arial" w:cs="Arial"/>
        </w:rPr>
        <w:t>–</w:t>
      </w:r>
      <w:r w:rsidRPr="000754B8">
        <w:rPr>
          <w:rFonts w:ascii="Arial" w:hAnsi="Arial" w:cs="Arial"/>
        </w:rPr>
        <w:t xml:space="preserve"> Základní povinnosti osob vstupujících/vjíždějících do areálu podniku VOP CZ, </w:t>
      </w:r>
      <w:proofErr w:type="spellStart"/>
      <w:proofErr w:type="gramStart"/>
      <w:r w:rsidRPr="000754B8">
        <w:rPr>
          <w:rFonts w:ascii="Arial" w:hAnsi="Arial" w:cs="Arial"/>
        </w:rPr>
        <w:t>s.p</w:t>
      </w:r>
      <w:proofErr w:type="spellEnd"/>
      <w:r w:rsidRPr="000754B8">
        <w:rPr>
          <w:rFonts w:ascii="Arial" w:hAnsi="Arial" w:cs="Arial"/>
        </w:rPr>
        <w:t>.</w:t>
      </w:r>
      <w:proofErr w:type="gramEnd"/>
      <w:r w:rsidRPr="000754B8">
        <w:rPr>
          <w:rFonts w:ascii="Arial" w:hAnsi="Arial" w:cs="Arial"/>
        </w:rPr>
        <w:t xml:space="preserve">    </w:t>
      </w:r>
    </w:p>
    <w:p w14:paraId="1C520DC7" w14:textId="77777777" w:rsidR="00EB3110" w:rsidRPr="0027630D" w:rsidRDefault="00EB3110" w:rsidP="00EB3110">
      <w:pPr>
        <w:tabs>
          <w:tab w:val="left" w:pos="567"/>
          <w:tab w:val="left" w:pos="1701"/>
        </w:tabs>
        <w:jc w:val="right"/>
        <w:rPr>
          <w:rFonts w:ascii="Arial" w:hAnsi="Arial" w:cs="Arial"/>
        </w:rPr>
      </w:pPr>
    </w:p>
    <w:p w14:paraId="5A4C3E28" w14:textId="77777777" w:rsidR="00601944" w:rsidRDefault="00601944" w:rsidP="00AA4DC1">
      <w:pPr>
        <w:ind w:left="360"/>
        <w:jc w:val="both"/>
        <w:rPr>
          <w:rFonts w:ascii="Arial" w:hAnsi="Arial" w:cs="Arial"/>
        </w:rPr>
      </w:pPr>
    </w:p>
    <w:p w14:paraId="12E73C4D" w14:textId="77777777" w:rsidR="00AA4DC1" w:rsidRPr="005F3B18" w:rsidRDefault="00AA4DC1" w:rsidP="00AA4DC1">
      <w:pPr>
        <w:ind w:left="360"/>
        <w:jc w:val="both"/>
        <w:rPr>
          <w:rFonts w:ascii="Arial" w:hAnsi="Arial" w:cs="Arial"/>
        </w:rPr>
      </w:pPr>
      <w:r>
        <w:rPr>
          <w:rFonts w:ascii="Arial" w:hAnsi="Arial" w:cs="Arial"/>
        </w:rPr>
        <w:t>V Šenově u Nového Jičína dne...........</w:t>
      </w:r>
      <w:r>
        <w:rPr>
          <w:rFonts w:ascii="Arial" w:hAnsi="Arial" w:cs="Arial"/>
        </w:rPr>
        <w:tab/>
      </w:r>
      <w:r>
        <w:rPr>
          <w:rFonts w:ascii="Arial" w:hAnsi="Arial" w:cs="Arial"/>
        </w:rPr>
        <w:tab/>
      </w:r>
      <w:r>
        <w:rPr>
          <w:rFonts w:ascii="Arial" w:hAnsi="Arial" w:cs="Arial"/>
        </w:rPr>
        <w:tab/>
      </w:r>
      <w:r w:rsidRPr="006C57B3">
        <w:rPr>
          <w:rFonts w:ascii="Arial" w:hAnsi="Arial" w:cs="Arial"/>
        </w:rPr>
        <w:t>V</w:t>
      </w:r>
      <w:r>
        <w:rPr>
          <w:rFonts w:ascii="Arial" w:hAnsi="Arial" w:cs="Arial"/>
        </w:rPr>
        <w:t> …………………….</w:t>
      </w:r>
      <w:r w:rsidRPr="006C57B3">
        <w:rPr>
          <w:rFonts w:ascii="Arial" w:hAnsi="Arial" w:cs="Arial"/>
        </w:rPr>
        <w:t xml:space="preserve"> </w:t>
      </w:r>
      <w:proofErr w:type="gramStart"/>
      <w:r w:rsidRPr="006C57B3">
        <w:rPr>
          <w:rFonts w:ascii="Arial" w:hAnsi="Arial" w:cs="Arial"/>
        </w:rPr>
        <w:t>dne</w:t>
      </w:r>
      <w:proofErr w:type="gramEnd"/>
      <w:r w:rsidRPr="006C57B3">
        <w:rPr>
          <w:rFonts w:ascii="Arial" w:hAnsi="Arial" w:cs="Arial"/>
        </w:rPr>
        <w:t>…………….</w:t>
      </w:r>
    </w:p>
    <w:p w14:paraId="4C010181" w14:textId="77777777" w:rsidR="00AA4DC1" w:rsidRPr="005F3B18" w:rsidRDefault="00AA4DC1" w:rsidP="00AA4DC1">
      <w:pPr>
        <w:ind w:left="360"/>
        <w:jc w:val="both"/>
        <w:rPr>
          <w:rFonts w:ascii="Arial" w:hAnsi="Arial" w:cs="Arial"/>
        </w:rPr>
      </w:pPr>
    </w:p>
    <w:p w14:paraId="5DA3A028" w14:textId="77777777" w:rsidR="00AA4DC1" w:rsidRDefault="00AA4DC1" w:rsidP="00AA4DC1">
      <w:pPr>
        <w:ind w:left="360"/>
        <w:jc w:val="both"/>
        <w:rPr>
          <w:rFonts w:ascii="Arial" w:hAnsi="Arial" w:cs="Arial"/>
        </w:rPr>
      </w:pPr>
    </w:p>
    <w:p w14:paraId="694406C1" w14:textId="77777777" w:rsidR="00AA4DC1" w:rsidRDefault="00AA4DC1" w:rsidP="00AA4DC1">
      <w:pPr>
        <w:ind w:left="360"/>
        <w:jc w:val="both"/>
        <w:rPr>
          <w:rFonts w:ascii="Arial" w:hAnsi="Arial" w:cs="Arial"/>
        </w:rPr>
      </w:pPr>
    </w:p>
    <w:p w14:paraId="71C40D5A" w14:textId="77777777" w:rsidR="00AA4DC1" w:rsidRPr="005F3B18" w:rsidRDefault="00AA4DC1" w:rsidP="00AA4DC1">
      <w:pPr>
        <w:ind w:left="360"/>
        <w:jc w:val="both"/>
        <w:rPr>
          <w:rFonts w:ascii="Arial" w:hAnsi="Arial" w:cs="Arial"/>
        </w:rPr>
      </w:pPr>
    </w:p>
    <w:p w14:paraId="09411D7A" w14:textId="77777777" w:rsidR="00AA4DC1" w:rsidRPr="005F3B18" w:rsidRDefault="00AA4DC1" w:rsidP="00AA4DC1">
      <w:pPr>
        <w:ind w:left="360"/>
        <w:jc w:val="both"/>
        <w:rPr>
          <w:rFonts w:ascii="Arial" w:hAnsi="Arial" w:cs="Arial"/>
        </w:rPr>
      </w:pPr>
      <w:r w:rsidRPr="005F3B18">
        <w:rPr>
          <w:rFonts w:ascii="Arial" w:hAnsi="Arial" w:cs="Arial"/>
        </w:rPr>
        <w:t>…………………………</w:t>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r>
      <w:r>
        <w:rPr>
          <w:rFonts w:ascii="Arial" w:hAnsi="Arial" w:cs="Arial"/>
        </w:rPr>
        <w:tab/>
      </w:r>
      <w:r w:rsidRPr="006C57B3">
        <w:rPr>
          <w:rFonts w:ascii="Arial" w:hAnsi="Arial" w:cs="Arial"/>
        </w:rPr>
        <w:t>……………………….</w:t>
      </w:r>
      <w:r w:rsidRPr="005F3B18">
        <w:rPr>
          <w:rFonts w:ascii="Arial" w:hAnsi="Arial" w:cs="Arial"/>
        </w:rPr>
        <w:tab/>
      </w:r>
    </w:p>
    <w:p w14:paraId="22147477" w14:textId="77777777" w:rsidR="00AA4DC1" w:rsidRDefault="00AA4DC1" w:rsidP="00AA4DC1">
      <w:pPr>
        <w:ind w:left="360"/>
        <w:jc w:val="both"/>
        <w:rPr>
          <w:rFonts w:ascii="Arial" w:hAnsi="Arial" w:cs="Arial"/>
        </w:rPr>
      </w:pPr>
      <w:r>
        <w:rPr>
          <w:rFonts w:ascii="Arial" w:hAnsi="Arial" w:cs="Arial"/>
        </w:rPr>
        <w:t xml:space="preserve">    Ing. Roman Mikulín</w:t>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t xml:space="preserve">      </w:t>
      </w:r>
      <w:r>
        <w:rPr>
          <w:rFonts w:ascii="Arial" w:hAnsi="Arial" w:cs="Arial"/>
        </w:rPr>
        <w:tab/>
        <w:t xml:space="preserve">  </w:t>
      </w:r>
      <w:r>
        <w:rPr>
          <w:rFonts w:ascii="Arial" w:hAnsi="Arial" w:cs="Arial"/>
        </w:rPr>
        <w:tab/>
        <w:t xml:space="preserve">    zhotovitel</w:t>
      </w:r>
    </w:p>
    <w:p w14:paraId="05C4B3FA" w14:textId="77777777" w:rsidR="00AA4DC1" w:rsidRPr="005F3B18" w:rsidRDefault="00AA4DC1" w:rsidP="00AA4DC1">
      <w:pPr>
        <w:ind w:left="360"/>
        <w:jc w:val="both"/>
        <w:rPr>
          <w:rFonts w:ascii="Arial" w:hAnsi="Arial" w:cs="Arial"/>
        </w:rPr>
      </w:pPr>
      <w:r>
        <w:rPr>
          <w:rFonts w:ascii="Arial" w:hAnsi="Arial" w:cs="Arial"/>
        </w:rPr>
        <w:tab/>
        <w:t xml:space="preserve"> ředitel nákupu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t xml:space="preserve">                </w:t>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r>
      <w:r>
        <w:rPr>
          <w:rFonts w:ascii="Arial" w:hAnsi="Arial" w:cs="Arial"/>
        </w:rPr>
        <w:tab/>
      </w:r>
    </w:p>
    <w:p w14:paraId="663940E1" w14:textId="77777777" w:rsidR="00AA4DC1" w:rsidRPr="005F3B18" w:rsidRDefault="00AA4DC1" w:rsidP="00AA4DC1">
      <w:pPr>
        <w:ind w:left="360"/>
        <w:jc w:val="both"/>
        <w:rPr>
          <w:rFonts w:ascii="Arial" w:hAnsi="Arial" w:cs="Arial"/>
        </w:rPr>
      </w:pPr>
      <w:r w:rsidRPr="005F3B18">
        <w:rPr>
          <w:rFonts w:ascii="Arial" w:hAnsi="Arial" w:cs="Arial"/>
        </w:rPr>
        <w:t xml:space="preserve">         </w:t>
      </w:r>
    </w:p>
    <w:p w14:paraId="3D7AE762" w14:textId="77777777" w:rsidR="00AA4DC1" w:rsidRDefault="00AA4DC1" w:rsidP="00AA4DC1">
      <w:pPr>
        <w:ind w:left="360"/>
        <w:jc w:val="both"/>
        <w:rPr>
          <w:rFonts w:ascii="Arial" w:hAnsi="Arial" w:cs="Arial"/>
        </w:rPr>
      </w:pPr>
    </w:p>
    <w:p w14:paraId="2F0B66CE" w14:textId="77777777" w:rsidR="00AA4DC1" w:rsidRDefault="00AA4DC1" w:rsidP="00AA4DC1">
      <w:pPr>
        <w:ind w:left="360"/>
        <w:jc w:val="both"/>
        <w:rPr>
          <w:rFonts w:ascii="Arial" w:hAnsi="Arial" w:cs="Arial"/>
        </w:rPr>
      </w:pPr>
    </w:p>
    <w:p w14:paraId="6373BC42" w14:textId="77777777" w:rsidR="00AA4DC1" w:rsidRDefault="00AA4DC1" w:rsidP="00AA4DC1">
      <w:pPr>
        <w:ind w:left="360"/>
        <w:jc w:val="both"/>
        <w:rPr>
          <w:rFonts w:ascii="Arial" w:hAnsi="Arial" w:cs="Arial"/>
        </w:rPr>
      </w:pPr>
    </w:p>
    <w:p w14:paraId="6A0A1E7E" w14:textId="77777777" w:rsidR="00AA4DC1" w:rsidRPr="005F3B18" w:rsidRDefault="00AA4DC1" w:rsidP="00AA4DC1">
      <w:pPr>
        <w:ind w:left="360"/>
        <w:jc w:val="both"/>
        <w:rPr>
          <w:rFonts w:ascii="Arial" w:hAnsi="Arial" w:cs="Arial"/>
        </w:rPr>
      </w:pPr>
      <w:r w:rsidRPr="005F3B18">
        <w:rPr>
          <w:rFonts w:ascii="Arial" w:hAnsi="Arial" w:cs="Arial"/>
        </w:rPr>
        <w:t>…………………………</w:t>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r>
      <w:r>
        <w:rPr>
          <w:rFonts w:ascii="Arial" w:hAnsi="Arial" w:cs="Arial"/>
        </w:rPr>
        <w:tab/>
      </w:r>
      <w:r w:rsidRPr="005F3B18">
        <w:rPr>
          <w:rFonts w:ascii="Arial" w:hAnsi="Arial" w:cs="Arial"/>
        </w:rPr>
        <w:tab/>
      </w:r>
    </w:p>
    <w:p w14:paraId="2140C4E8" w14:textId="77777777" w:rsidR="00AA4DC1" w:rsidRPr="005F3B18" w:rsidRDefault="00AA4DC1" w:rsidP="00AA4DC1">
      <w:pPr>
        <w:ind w:left="360"/>
        <w:jc w:val="both"/>
        <w:rPr>
          <w:rFonts w:ascii="Arial" w:hAnsi="Arial" w:cs="Arial"/>
        </w:rPr>
      </w:pPr>
      <w:r>
        <w:rPr>
          <w:rFonts w:ascii="Arial" w:hAnsi="Arial" w:cs="Arial"/>
        </w:rPr>
        <w:t xml:space="preserve">    Ing. Marek </w:t>
      </w:r>
      <w:proofErr w:type="spellStart"/>
      <w:r>
        <w:rPr>
          <w:rFonts w:ascii="Arial" w:hAnsi="Arial" w:cs="Arial"/>
        </w:rPr>
        <w:t>Špok</w:t>
      </w:r>
      <w:proofErr w:type="spellEnd"/>
      <w:r>
        <w:rPr>
          <w:rFonts w:ascii="Arial" w:hAnsi="Arial" w:cs="Arial"/>
        </w:rPr>
        <w:t>, Ph.D.</w:t>
      </w:r>
      <w:r w:rsidRPr="005F3B18">
        <w:rPr>
          <w:rFonts w:ascii="Arial" w:hAnsi="Arial" w:cs="Arial"/>
        </w:rPr>
        <w:tab/>
      </w:r>
      <w:r w:rsidRPr="005F3B18">
        <w:rPr>
          <w:rFonts w:ascii="Arial" w:hAnsi="Arial" w:cs="Arial"/>
        </w:rPr>
        <w:tab/>
      </w:r>
      <w:r w:rsidRPr="005F3B18">
        <w:rPr>
          <w:rFonts w:ascii="Arial" w:hAnsi="Arial" w:cs="Arial"/>
        </w:rPr>
        <w:tab/>
      </w:r>
      <w:r w:rsidRPr="005F3B18">
        <w:rPr>
          <w:rFonts w:ascii="Arial" w:hAnsi="Arial" w:cs="Arial"/>
        </w:rPr>
        <w:tab/>
        <w:t xml:space="preserve">      </w:t>
      </w:r>
      <w:r>
        <w:rPr>
          <w:rFonts w:ascii="Arial" w:hAnsi="Arial" w:cs="Arial"/>
        </w:rPr>
        <w:tab/>
      </w:r>
      <w:r>
        <w:rPr>
          <w:rFonts w:ascii="Arial" w:hAnsi="Arial" w:cs="Arial"/>
        </w:rPr>
        <w:tab/>
        <w:t xml:space="preserve">      </w:t>
      </w:r>
      <w:r>
        <w:rPr>
          <w:rFonts w:ascii="Arial" w:hAnsi="Arial" w:cs="Arial"/>
        </w:rPr>
        <w:tab/>
      </w:r>
    </w:p>
    <w:p w14:paraId="4CCEB8CB" w14:textId="77777777" w:rsidR="00AA4DC1" w:rsidRPr="005F3B18" w:rsidRDefault="00AA4DC1" w:rsidP="00AA4DC1">
      <w:pPr>
        <w:tabs>
          <w:tab w:val="left" w:pos="708"/>
          <w:tab w:val="left" w:pos="1416"/>
          <w:tab w:val="left" w:pos="2124"/>
          <w:tab w:val="left" w:pos="7475"/>
        </w:tabs>
        <w:ind w:left="360"/>
        <w:jc w:val="both"/>
        <w:rPr>
          <w:rFonts w:ascii="Arial" w:hAnsi="Arial" w:cs="Arial"/>
        </w:rPr>
      </w:pPr>
      <w:r>
        <w:rPr>
          <w:rFonts w:ascii="Arial" w:hAnsi="Arial" w:cs="Arial"/>
        </w:rPr>
        <w:t xml:space="preserve">      </w:t>
      </w:r>
      <w:r w:rsidRPr="005F3B18">
        <w:rPr>
          <w:rFonts w:ascii="Arial" w:hAnsi="Arial" w:cs="Arial"/>
        </w:rPr>
        <w:t>ředitel podniku</w:t>
      </w:r>
      <w:r w:rsidRPr="005F3B18">
        <w:rPr>
          <w:rFonts w:ascii="Arial" w:hAnsi="Arial" w:cs="Arial"/>
        </w:rPr>
        <w:tab/>
      </w:r>
    </w:p>
    <w:p w14:paraId="31942CA6" w14:textId="77777777" w:rsidR="00802DDC" w:rsidRDefault="00802DDC" w:rsidP="00901156">
      <w:pPr>
        <w:pStyle w:val="Zkladntext"/>
        <w:rPr>
          <w:rFonts w:ascii="Arial" w:hAnsi="Arial" w:cs="Arial"/>
          <w:b/>
          <w:sz w:val="20"/>
        </w:rPr>
      </w:pPr>
    </w:p>
    <w:p w14:paraId="1C819B2C" w14:textId="77777777" w:rsidR="00802DDC" w:rsidRDefault="00802DDC" w:rsidP="00901156">
      <w:pPr>
        <w:pStyle w:val="Zkladntext"/>
        <w:rPr>
          <w:rFonts w:ascii="Arial" w:hAnsi="Arial" w:cs="Arial"/>
          <w:b/>
          <w:sz w:val="20"/>
        </w:rPr>
      </w:pPr>
    </w:p>
    <w:p w14:paraId="332AA9AC" w14:textId="77777777" w:rsidR="00802DDC" w:rsidRDefault="00802DDC" w:rsidP="00901156">
      <w:pPr>
        <w:pStyle w:val="Zkladntext"/>
        <w:rPr>
          <w:rFonts w:ascii="Arial" w:hAnsi="Arial" w:cs="Arial"/>
          <w:b/>
          <w:sz w:val="20"/>
        </w:rPr>
      </w:pPr>
    </w:p>
    <w:p w14:paraId="06BBF84A" w14:textId="77777777" w:rsidR="00802DDC" w:rsidRDefault="00802DDC" w:rsidP="00901156">
      <w:pPr>
        <w:pStyle w:val="Zkladntext"/>
        <w:rPr>
          <w:rFonts w:ascii="Arial" w:hAnsi="Arial" w:cs="Arial"/>
          <w:b/>
          <w:sz w:val="20"/>
        </w:rPr>
      </w:pPr>
    </w:p>
    <w:p w14:paraId="7430E953" w14:textId="77777777" w:rsidR="00802DDC" w:rsidRDefault="00802DDC" w:rsidP="00901156">
      <w:pPr>
        <w:pStyle w:val="Zkladntext"/>
        <w:rPr>
          <w:rFonts w:ascii="Arial" w:hAnsi="Arial" w:cs="Arial"/>
          <w:b/>
          <w:sz w:val="20"/>
        </w:rPr>
      </w:pPr>
    </w:p>
    <w:p w14:paraId="13740912" w14:textId="77777777" w:rsidR="00802DDC" w:rsidRDefault="00802DDC" w:rsidP="00901156">
      <w:pPr>
        <w:pStyle w:val="Zkladntext"/>
        <w:rPr>
          <w:rFonts w:ascii="Arial" w:hAnsi="Arial" w:cs="Arial"/>
          <w:b/>
          <w:sz w:val="20"/>
        </w:rPr>
      </w:pPr>
    </w:p>
    <w:p w14:paraId="658CAB03" w14:textId="77777777" w:rsidR="00802DDC" w:rsidRDefault="00802DDC" w:rsidP="00901156">
      <w:pPr>
        <w:pStyle w:val="Zkladntext"/>
        <w:rPr>
          <w:rFonts w:ascii="Arial" w:hAnsi="Arial" w:cs="Arial"/>
          <w:b/>
          <w:sz w:val="20"/>
        </w:rPr>
      </w:pPr>
    </w:p>
    <w:p w14:paraId="60898A20" w14:textId="77777777" w:rsidR="00802DDC" w:rsidRDefault="00802DDC" w:rsidP="00901156">
      <w:pPr>
        <w:pStyle w:val="Zkladntext"/>
        <w:rPr>
          <w:rFonts w:ascii="Arial" w:hAnsi="Arial" w:cs="Arial"/>
          <w:b/>
          <w:sz w:val="20"/>
        </w:rPr>
      </w:pPr>
    </w:p>
    <w:p w14:paraId="1784C704" w14:textId="77777777" w:rsidR="00802DDC" w:rsidRDefault="00802DDC" w:rsidP="00901156">
      <w:pPr>
        <w:pStyle w:val="Zkladntext"/>
        <w:rPr>
          <w:rFonts w:ascii="Arial" w:hAnsi="Arial" w:cs="Arial"/>
          <w:b/>
          <w:sz w:val="20"/>
        </w:rPr>
      </w:pPr>
    </w:p>
    <w:p w14:paraId="5BD3B2AD" w14:textId="77777777" w:rsidR="00802DDC" w:rsidRDefault="00802DDC" w:rsidP="00901156">
      <w:pPr>
        <w:pStyle w:val="Zkladntext"/>
        <w:rPr>
          <w:rFonts w:ascii="Arial" w:hAnsi="Arial" w:cs="Arial"/>
          <w:b/>
          <w:sz w:val="20"/>
        </w:rPr>
      </w:pPr>
    </w:p>
    <w:p w14:paraId="694537AD" w14:textId="77777777" w:rsidR="00187362" w:rsidRPr="009516BC" w:rsidRDefault="00187362" w:rsidP="00B327DE">
      <w:pPr>
        <w:pStyle w:val="Zkladntext2"/>
        <w:spacing w:after="0" w:line="240" w:lineRule="auto"/>
        <w:jc w:val="both"/>
        <w:rPr>
          <w:rFonts w:ascii="Arial" w:hAnsi="Arial" w:cs="Arial"/>
        </w:rPr>
      </w:pPr>
    </w:p>
    <w:sectPr w:rsidR="00187362" w:rsidRPr="009516BC" w:rsidSect="008F311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E6D893" w14:textId="77777777" w:rsidR="00A5766E" w:rsidRDefault="00A5766E" w:rsidP="00342F24">
      <w:r>
        <w:separator/>
      </w:r>
    </w:p>
  </w:endnote>
  <w:endnote w:type="continuationSeparator" w:id="0">
    <w:p w14:paraId="096048D9" w14:textId="77777777" w:rsidR="00A5766E" w:rsidRDefault="00A5766E" w:rsidP="00342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571FC" w14:textId="3B0F6A7B" w:rsidR="003847AE" w:rsidRPr="009A50DC" w:rsidRDefault="003847AE">
    <w:pPr>
      <w:pStyle w:val="Zpat"/>
      <w:jc w:val="center"/>
      <w:rPr>
        <w:rFonts w:ascii="Arial" w:hAnsi="Arial" w:cs="Arial"/>
        <w:sz w:val="20"/>
        <w:szCs w:val="20"/>
      </w:rPr>
    </w:pPr>
    <w:r w:rsidRPr="009A50DC">
      <w:rPr>
        <w:rFonts w:ascii="Arial" w:hAnsi="Arial" w:cs="Arial"/>
        <w:sz w:val="20"/>
        <w:szCs w:val="20"/>
      </w:rPr>
      <w:fldChar w:fldCharType="begin"/>
    </w:r>
    <w:r w:rsidRPr="009A50DC">
      <w:rPr>
        <w:rFonts w:ascii="Arial" w:hAnsi="Arial" w:cs="Arial"/>
        <w:sz w:val="20"/>
        <w:szCs w:val="20"/>
      </w:rPr>
      <w:instrText xml:space="preserve"> PAGE   \* MERGEFORMAT </w:instrText>
    </w:r>
    <w:r w:rsidRPr="009A50DC">
      <w:rPr>
        <w:rFonts w:ascii="Arial" w:hAnsi="Arial" w:cs="Arial"/>
        <w:sz w:val="20"/>
        <w:szCs w:val="20"/>
      </w:rPr>
      <w:fldChar w:fldCharType="separate"/>
    </w:r>
    <w:r w:rsidR="00C94DD7">
      <w:rPr>
        <w:rFonts w:ascii="Arial" w:hAnsi="Arial" w:cs="Arial"/>
        <w:noProof/>
        <w:sz w:val="20"/>
        <w:szCs w:val="20"/>
      </w:rPr>
      <w:t>8</w:t>
    </w:r>
    <w:r w:rsidRPr="009A50DC">
      <w:rPr>
        <w:rFonts w:ascii="Arial" w:hAnsi="Arial" w:cs="Arial"/>
        <w:sz w:val="20"/>
        <w:szCs w:val="20"/>
      </w:rPr>
      <w:fldChar w:fldCharType="end"/>
    </w:r>
  </w:p>
  <w:p w14:paraId="59B2A3B7" w14:textId="77777777" w:rsidR="003847AE" w:rsidRDefault="003847A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FFDDF3" w14:textId="77777777" w:rsidR="00A5766E" w:rsidRDefault="00A5766E" w:rsidP="00342F24">
      <w:r>
        <w:separator/>
      </w:r>
    </w:p>
  </w:footnote>
  <w:footnote w:type="continuationSeparator" w:id="0">
    <w:p w14:paraId="4270BF5F" w14:textId="77777777" w:rsidR="00A5766E" w:rsidRDefault="00A5766E" w:rsidP="00342F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0275EA"/>
    <w:lvl w:ilvl="0">
      <w:start w:val="1"/>
      <w:numFmt w:val="decimal"/>
      <w:pStyle w:val="slovanseznam2"/>
      <w:lvlText w:val="%1."/>
      <w:lvlJc w:val="left"/>
      <w:pPr>
        <w:tabs>
          <w:tab w:val="num" w:pos="643"/>
        </w:tabs>
        <w:ind w:left="643" w:hanging="360"/>
      </w:pPr>
    </w:lvl>
  </w:abstractNum>
  <w:abstractNum w:abstractNumId="1" w15:restartNumberingAfterBreak="0">
    <w:nsid w:val="0358018E"/>
    <w:multiLevelType w:val="multilevel"/>
    <w:tmpl w:val="8A3A4EB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53D34F8"/>
    <w:multiLevelType w:val="hybridMultilevel"/>
    <w:tmpl w:val="72A4675A"/>
    <w:lvl w:ilvl="0" w:tplc="E8525364">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6516A1"/>
    <w:multiLevelType w:val="multilevel"/>
    <w:tmpl w:val="35C63A56"/>
    <w:lvl w:ilvl="0">
      <w:start w:val="1"/>
      <w:numFmt w:val="upperRoman"/>
      <w:lvlText w:val="%1."/>
      <w:lvlJc w:val="right"/>
      <w:pPr>
        <w:tabs>
          <w:tab w:val="num" w:pos="360"/>
        </w:tabs>
        <w:ind w:left="360" w:hanging="360"/>
      </w:p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9B471F0"/>
    <w:multiLevelType w:val="hybridMultilevel"/>
    <w:tmpl w:val="C016A07E"/>
    <w:lvl w:ilvl="0" w:tplc="04050017">
      <w:start w:val="1"/>
      <w:numFmt w:val="lowerLetter"/>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23610A"/>
    <w:multiLevelType w:val="hybridMultilevel"/>
    <w:tmpl w:val="A4082EE2"/>
    <w:lvl w:ilvl="0" w:tplc="F9446DE6">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6" w15:restartNumberingAfterBreak="0">
    <w:nsid w:val="0C6F2963"/>
    <w:multiLevelType w:val="hybridMultilevel"/>
    <w:tmpl w:val="E0D03092"/>
    <w:lvl w:ilvl="0" w:tplc="B098328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0023FCC"/>
    <w:multiLevelType w:val="hybridMultilevel"/>
    <w:tmpl w:val="7E98EB7E"/>
    <w:lvl w:ilvl="0" w:tplc="0405000B">
      <w:start w:val="1"/>
      <w:numFmt w:val="bullet"/>
      <w:lvlText w:val=""/>
      <w:lvlJc w:val="left"/>
      <w:pPr>
        <w:tabs>
          <w:tab w:val="num" w:pos="360"/>
        </w:tabs>
        <w:ind w:left="360" w:hanging="360"/>
      </w:pPr>
      <w:rPr>
        <w:rFonts w:ascii="Wingdings" w:hAnsi="Wingding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0414A18"/>
    <w:multiLevelType w:val="hybridMultilevel"/>
    <w:tmpl w:val="84CCF894"/>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13085E10"/>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3B41682"/>
    <w:multiLevelType w:val="hybridMultilevel"/>
    <w:tmpl w:val="5C048142"/>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1" w15:restartNumberingAfterBreak="0">
    <w:nsid w:val="13DE5668"/>
    <w:multiLevelType w:val="multilevel"/>
    <w:tmpl w:val="671C0974"/>
    <w:lvl w:ilvl="0">
      <w:start w:val="1"/>
      <w:numFmt w:val="decimal"/>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8691C59"/>
    <w:multiLevelType w:val="multilevel"/>
    <w:tmpl w:val="582E7984"/>
    <w:lvl w:ilvl="0">
      <w:start w:val="1"/>
      <w:numFmt w:val="upperRoman"/>
      <w:lvlText w:val="%1."/>
      <w:lvlJc w:val="righ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E571F99"/>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1E9738F7"/>
    <w:multiLevelType w:val="hybridMultilevel"/>
    <w:tmpl w:val="4C689C9C"/>
    <w:lvl w:ilvl="0" w:tplc="2A68508A">
      <w:start w:val="5"/>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1EDB5E22"/>
    <w:multiLevelType w:val="hybridMultilevel"/>
    <w:tmpl w:val="F9CC9008"/>
    <w:lvl w:ilvl="0" w:tplc="06228442">
      <w:start w:val="1"/>
      <w:numFmt w:val="decimal"/>
      <w:lvlText w:val="%1."/>
      <w:lvlJc w:val="left"/>
      <w:pPr>
        <w:tabs>
          <w:tab w:val="num" w:pos="360"/>
        </w:tabs>
        <w:ind w:left="357" w:hanging="357"/>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1E74026"/>
    <w:multiLevelType w:val="hybridMultilevel"/>
    <w:tmpl w:val="79C84AB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7" w15:restartNumberingAfterBreak="0">
    <w:nsid w:val="23A100AB"/>
    <w:multiLevelType w:val="multilevel"/>
    <w:tmpl w:val="B23641D4"/>
    <w:lvl w:ilvl="0">
      <w:start w:val="1"/>
      <w:numFmt w:val="upperRoman"/>
      <w:lvlText w:val="%1."/>
      <w:lvlJc w:val="righ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79826CC"/>
    <w:multiLevelType w:val="multilevel"/>
    <w:tmpl w:val="0DE2EFF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31E5425"/>
    <w:multiLevelType w:val="multilevel"/>
    <w:tmpl w:val="83605C68"/>
    <w:lvl w:ilvl="0">
      <w:start w:val="1"/>
      <w:numFmt w:val="decimal"/>
      <w:lvlText w:val="6.%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1" w15:restartNumberingAfterBreak="0">
    <w:nsid w:val="3D036CEB"/>
    <w:multiLevelType w:val="hybridMultilevel"/>
    <w:tmpl w:val="9EA21604"/>
    <w:lvl w:ilvl="0" w:tplc="B098328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0DD2397"/>
    <w:multiLevelType w:val="multilevel"/>
    <w:tmpl w:val="FD16B7A6"/>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716615B"/>
    <w:multiLevelType w:val="hybridMultilevel"/>
    <w:tmpl w:val="6BD4FD8C"/>
    <w:lvl w:ilvl="0" w:tplc="22240CFC">
      <w:start w:val="1"/>
      <w:numFmt w:val="decim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79430EC"/>
    <w:multiLevelType w:val="hybridMultilevel"/>
    <w:tmpl w:val="BF9E815A"/>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7AE2CCC"/>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49B9120C"/>
    <w:multiLevelType w:val="multilevel"/>
    <w:tmpl w:val="6E88D9A6"/>
    <w:lvl w:ilvl="0">
      <w:start w:val="1"/>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27" w15:restartNumberingAfterBreak="0">
    <w:nsid w:val="528A475A"/>
    <w:multiLevelType w:val="hybridMultilevel"/>
    <w:tmpl w:val="03787C90"/>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8" w15:restartNumberingAfterBreak="0">
    <w:nsid w:val="58267ADA"/>
    <w:multiLevelType w:val="hybridMultilevel"/>
    <w:tmpl w:val="AC3E714A"/>
    <w:lvl w:ilvl="0" w:tplc="9F7E2C2A">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D4B42C8"/>
    <w:multiLevelType w:val="hybridMultilevel"/>
    <w:tmpl w:val="D7124F5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F8F2C5A"/>
    <w:multiLevelType w:val="hybridMultilevel"/>
    <w:tmpl w:val="5E62536E"/>
    <w:lvl w:ilvl="0" w:tplc="0405000F">
      <w:start w:val="1"/>
      <w:numFmt w:val="decimal"/>
      <w:lvlText w:val="%1."/>
      <w:lvlJc w:val="left"/>
      <w:pPr>
        <w:ind w:left="1080" w:hanging="360"/>
      </w:pPr>
      <w:rPr>
        <w:rFonts w:hint="default"/>
      </w:rPr>
    </w:lvl>
    <w:lvl w:ilvl="1" w:tplc="AD4CC830">
      <w:start w:val="1"/>
      <w:numFmt w:val="decimal"/>
      <w:lvlText w:val="%2.1"/>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166503B"/>
    <w:multiLevelType w:val="multilevel"/>
    <w:tmpl w:val="792AD1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38E035F"/>
    <w:multiLevelType w:val="multilevel"/>
    <w:tmpl w:val="0430F4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3CA0684"/>
    <w:multiLevelType w:val="hybridMultilevel"/>
    <w:tmpl w:val="510A79AC"/>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697A44D1"/>
    <w:multiLevelType w:val="hybridMultilevel"/>
    <w:tmpl w:val="0FD81974"/>
    <w:lvl w:ilvl="0" w:tplc="04050017">
      <w:start w:val="1"/>
      <w:numFmt w:val="lowerLetter"/>
      <w:lvlText w:val="%1)"/>
      <w:lvlJc w:val="left"/>
      <w:pPr>
        <w:tabs>
          <w:tab w:val="num" w:pos="1080"/>
        </w:tabs>
        <w:ind w:left="1080" w:hanging="360"/>
      </w:pPr>
    </w:lvl>
    <w:lvl w:ilvl="1" w:tplc="C1B4973A">
      <w:numFmt w:val="bullet"/>
      <w:lvlText w:val=""/>
      <w:lvlJc w:val="left"/>
      <w:pPr>
        <w:ind w:left="1800" w:hanging="360"/>
      </w:pPr>
      <w:rPr>
        <w:rFonts w:ascii="Symbol" w:eastAsia="Times New Roman" w:hAnsi="Symbol" w:cs="Times New Roman"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5" w15:restartNumberingAfterBreak="0">
    <w:nsid w:val="70826AA3"/>
    <w:multiLevelType w:val="multilevel"/>
    <w:tmpl w:val="8E6EBF7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3776333"/>
    <w:multiLevelType w:val="hybridMultilevel"/>
    <w:tmpl w:val="B1BADBD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7" w15:restartNumberingAfterBreak="0">
    <w:nsid w:val="74292549"/>
    <w:multiLevelType w:val="hybridMultilevel"/>
    <w:tmpl w:val="363CF968"/>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8" w15:restartNumberingAfterBreak="0">
    <w:nsid w:val="743C620D"/>
    <w:multiLevelType w:val="hybridMultilevel"/>
    <w:tmpl w:val="96A84B50"/>
    <w:lvl w:ilvl="0" w:tplc="0405000B">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9" w15:restartNumberingAfterBreak="0">
    <w:nsid w:val="74860127"/>
    <w:multiLevelType w:val="multilevel"/>
    <w:tmpl w:val="B76C2A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8330668"/>
    <w:multiLevelType w:val="hybridMultilevel"/>
    <w:tmpl w:val="CAEC3F4E"/>
    <w:lvl w:ilvl="0" w:tplc="9F7E2C2A">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D7D70B2"/>
    <w:multiLevelType w:val="hybridMultilevel"/>
    <w:tmpl w:val="4D2E4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F263597"/>
    <w:multiLevelType w:val="hybridMultilevel"/>
    <w:tmpl w:val="22D812C2"/>
    <w:lvl w:ilvl="0" w:tplc="8C1475F6">
      <w:start w:val="1"/>
      <w:numFmt w:val="decimal"/>
      <w:lvlText w:val="2.%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2"/>
  </w:num>
  <w:num w:numId="3">
    <w:abstractNumId w:val="2"/>
  </w:num>
  <w:num w:numId="4">
    <w:abstractNumId w:val="17"/>
  </w:num>
  <w:num w:numId="5">
    <w:abstractNumId w:val="0"/>
  </w:num>
  <w:num w:numId="6">
    <w:abstractNumId w:val="21"/>
  </w:num>
  <w:num w:numId="7">
    <w:abstractNumId w:val="27"/>
  </w:num>
  <w:num w:numId="8">
    <w:abstractNumId w:val="36"/>
  </w:num>
  <w:num w:numId="9">
    <w:abstractNumId w:val="9"/>
  </w:num>
  <w:num w:numId="10">
    <w:abstractNumId w:val="38"/>
  </w:num>
  <w:num w:numId="11">
    <w:abstractNumId w:val="10"/>
  </w:num>
  <w:num w:numId="12">
    <w:abstractNumId w:val="6"/>
  </w:num>
  <w:num w:numId="13">
    <w:abstractNumId w:val="37"/>
  </w:num>
  <w:num w:numId="14">
    <w:abstractNumId w:val="33"/>
  </w:num>
  <w:num w:numId="15">
    <w:abstractNumId w:val="1"/>
  </w:num>
  <w:num w:numId="16">
    <w:abstractNumId w:val="18"/>
  </w:num>
  <w:num w:numId="17">
    <w:abstractNumId w:val="15"/>
  </w:num>
  <w:num w:numId="18">
    <w:abstractNumId w:val="20"/>
  </w:num>
  <w:num w:numId="19">
    <w:abstractNumId w:val="34"/>
  </w:num>
  <w:num w:numId="20">
    <w:abstractNumId w:val="4"/>
  </w:num>
  <w:num w:numId="21">
    <w:abstractNumId w:val="42"/>
  </w:num>
  <w:num w:numId="22">
    <w:abstractNumId w:val="23"/>
  </w:num>
  <w:num w:numId="23">
    <w:abstractNumId w:val="8"/>
  </w:num>
  <w:num w:numId="24">
    <w:abstractNumId w:val="11"/>
  </w:num>
  <w:num w:numId="25">
    <w:abstractNumId w:val="19"/>
  </w:num>
  <w:num w:numId="26">
    <w:abstractNumId w:val="35"/>
  </w:num>
  <w:num w:numId="27">
    <w:abstractNumId w:val="30"/>
  </w:num>
  <w:num w:numId="28">
    <w:abstractNumId w:val="26"/>
  </w:num>
  <w:num w:numId="29">
    <w:abstractNumId w:val="41"/>
  </w:num>
  <w:num w:numId="30">
    <w:abstractNumId w:val="16"/>
  </w:num>
  <w:num w:numId="31">
    <w:abstractNumId w:val="39"/>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5"/>
  </w:num>
  <w:num w:numId="37">
    <w:abstractNumId w:val="31"/>
  </w:num>
  <w:num w:numId="38">
    <w:abstractNumId w:val="32"/>
  </w:num>
  <w:num w:numId="39">
    <w:abstractNumId w:val="13"/>
  </w:num>
  <w:num w:numId="40">
    <w:abstractNumId w:val="25"/>
  </w:num>
  <w:num w:numId="41">
    <w:abstractNumId w:val="22"/>
  </w:num>
  <w:num w:numId="42">
    <w:abstractNumId w:val="29"/>
  </w:num>
  <w:num w:numId="43">
    <w:abstractNumId w:val="24"/>
  </w:num>
  <w:numIdMacAtCleanup w:val="2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táhal Tomáš">
    <w15:presenceInfo w15:providerId="AD" w15:userId="S-1-5-21-3534082004-1687922519-1789332445-112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revisionView w:markup="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847"/>
    <w:rsid w:val="00000035"/>
    <w:rsid w:val="00001866"/>
    <w:rsid w:val="00001C1D"/>
    <w:rsid w:val="00002205"/>
    <w:rsid w:val="00003304"/>
    <w:rsid w:val="00003567"/>
    <w:rsid w:val="000077C3"/>
    <w:rsid w:val="00010540"/>
    <w:rsid w:val="00013494"/>
    <w:rsid w:val="00013E96"/>
    <w:rsid w:val="00014F23"/>
    <w:rsid w:val="000162DE"/>
    <w:rsid w:val="00023A80"/>
    <w:rsid w:val="00023E89"/>
    <w:rsid w:val="0002595A"/>
    <w:rsid w:val="00025CFC"/>
    <w:rsid w:val="0002639E"/>
    <w:rsid w:val="00026B03"/>
    <w:rsid w:val="00027D1B"/>
    <w:rsid w:val="00030B82"/>
    <w:rsid w:val="00031CEA"/>
    <w:rsid w:val="00031CF6"/>
    <w:rsid w:val="00033755"/>
    <w:rsid w:val="000354F1"/>
    <w:rsid w:val="00036303"/>
    <w:rsid w:val="0003696F"/>
    <w:rsid w:val="00037C81"/>
    <w:rsid w:val="000401D4"/>
    <w:rsid w:val="00041296"/>
    <w:rsid w:val="00044AC4"/>
    <w:rsid w:val="00046E4E"/>
    <w:rsid w:val="000475A6"/>
    <w:rsid w:val="00050738"/>
    <w:rsid w:val="0005356C"/>
    <w:rsid w:val="0005496B"/>
    <w:rsid w:val="00055234"/>
    <w:rsid w:val="00057557"/>
    <w:rsid w:val="00057DD5"/>
    <w:rsid w:val="0006008D"/>
    <w:rsid w:val="000605FB"/>
    <w:rsid w:val="00060EA1"/>
    <w:rsid w:val="000618B0"/>
    <w:rsid w:val="0006372F"/>
    <w:rsid w:val="0006379F"/>
    <w:rsid w:val="000637E2"/>
    <w:rsid w:val="000638E9"/>
    <w:rsid w:val="00064047"/>
    <w:rsid w:val="00066128"/>
    <w:rsid w:val="0006658E"/>
    <w:rsid w:val="000666E7"/>
    <w:rsid w:val="000701C9"/>
    <w:rsid w:val="00070928"/>
    <w:rsid w:val="000720AA"/>
    <w:rsid w:val="0007275C"/>
    <w:rsid w:val="0007340F"/>
    <w:rsid w:val="000736F2"/>
    <w:rsid w:val="000749B7"/>
    <w:rsid w:val="0007556D"/>
    <w:rsid w:val="00082654"/>
    <w:rsid w:val="00082950"/>
    <w:rsid w:val="00083027"/>
    <w:rsid w:val="000856FA"/>
    <w:rsid w:val="0008754B"/>
    <w:rsid w:val="0009104A"/>
    <w:rsid w:val="000920FB"/>
    <w:rsid w:val="00092507"/>
    <w:rsid w:val="000931B6"/>
    <w:rsid w:val="00093E6B"/>
    <w:rsid w:val="00096A16"/>
    <w:rsid w:val="0009786B"/>
    <w:rsid w:val="000A465F"/>
    <w:rsid w:val="000A5DAB"/>
    <w:rsid w:val="000A66A7"/>
    <w:rsid w:val="000A7A0A"/>
    <w:rsid w:val="000B2BDC"/>
    <w:rsid w:val="000B4134"/>
    <w:rsid w:val="000B4789"/>
    <w:rsid w:val="000B4960"/>
    <w:rsid w:val="000C085F"/>
    <w:rsid w:val="000C3076"/>
    <w:rsid w:val="000C370F"/>
    <w:rsid w:val="000C5EAC"/>
    <w:rsid w:val="000C779A"/>
    <w:rsid w:val="000D04E3"/>
    <w:rsid w:val="000D326D"/>
    <w:rsid w:val="000D3553"/>
    <w:rsid w:val="000D44BB"/>
    <w:rsid w:val="000D4585"/>
    <w:rsid w:val="000D6EEC"/>
    <w:rsid w:val="000D6FC1"/>
    <w:rsid w:val="000E0F8E"/>
    <w:rsid w:val="000E2E89"/>
    <w:rsid w:val="000E3B0C"/>
    <w:rsid w:val="000E3D8B"/>
    <w:rsid w:val="000E40E2"/>
    <w:rsid w:val="000E61A4"/>
    <w:rsid w:val="000E739E"/>
    <w:rsid w:val="000E7DA7"/>
    <w:rsid w:val="000F049B"/>
    <w:rsid w:val="000F05A2"/>
    <w:rsid w:val="000F2AA9"/>
    <w:rsid w:val="000F2ED9"/>
    <w:rsid w:val="000F44E0"/>
    <w:rsid w:val="000F6D8E"/>
    <w:rsid w:val="000F6FD2"/>
    <w:rsid w:val="000F70B6"/>
    <w:rsid w:val="001022E4"/>
    <w:rsid w:val="00105B0B"/>
    <w:rsid w:val="00107393"/>
    <w:rsid w:val="00107FC1"/>
    <w:rsid w:val="00110E97"/>
    <w:rsid w:val="00111A68"/>
    <w:rsid w:val="00112577"/>
    <w:rsid w:val="00112F88"/>
    <w:rsid w:val="0011415A"/>
    <w:rsid w:val="00117595"/>
    <w:rsid w:val="00117F69"/>
    <w:rsid w:val="00120056"/>
    <w:rsid w:val="00120FF8"/>
    <w:rsid w:val="00122359"/>
    <w:rsid w:val="00126B05"/>
    <w:rsid w:val="00127EDC"/>
    <w:rsid w:val="001356A4"/>
    <w:rsid w:val="00136450"/>
    <w:rsid w:val="00140635"/>
    <w:rsid w:val="001431D1"/>
    <w:rsid w:val="001444F6"/>
    <w:rsid w:val="00144A2A"/>
    <w:rsid w:val="001464EB"/>
    <w:rsid w:val="00151C43"/>
    <w:rsid w:val="00152B96"/>
    <w:rsid w:val="001542C0"/>
    <w:rsid w:val="00154C46"/>
    <w:rsid w:val="001561F3"/>
    <w:rsid w:val="0016599E"/>
    <w:rsid w:val="0016656A"/>
    <w:rsid w:val="0017008F"/>
    <w:rsid w:val="00174CE7"/>
    <w:rsid w:val="00176586"/>
    <w:rsid w:val="001768C1"/>
    <w:rsid w:val="00176FE5"/>
    <w:rsid w:val="00177A5B"/>
    <w:rsid w:val="00180999"/>
    <w:rsid w:val="00182061"/>
    <w:rsid w:val="00182107"/>
    <w:rsid w:val="0018388F"/>
    <w:rsid w:val="00184232"/>
    <w:rsid w:val="0018444C"/>
    <w:rsid w:val="0018547E"/>
    <w:rsid w:val="0018666E"/>
    <w:rsid w:val="00186897"/>
    <w:rsid w:val="00187290"/>
    <w:rsid w:val="00187362"/>
    <w:rsid w:val="0018743F"/>
    <w:rsid w:val="0019234C"/>
    <w:rsid w:val="00192647"/>
    <w:rsid w:val="00195662"/>
    <w:rsid w:val="00197277"/>
    <w:rsid w:val="001A0259"/>
    <w:rsid w:val="001A22D8"/>
    <w:rsid w:val="001A3B9C"/>
    <w:rsid w:val="001B0100"/>
    <w:rsid w:val="001B3408"/>
    <w:rsid w:val="001B74CA"/>
    <w:rsid w:val="001C1845"/>
    <w:rsid w:val="001C236B"/>
    <w:rsid w:val="001C3315"/>
    <w:rsid w:val="001C3572"/>
    <w:rsid w:val="001C7E38"/>
    <w:rsid w:val="001D53EA"/>
    <w:rsid w:val="001D7604"/>
    <w:rsid w:val="001E097E"/>
    <w:rsid w:val="001E1769"/>
    <w:rsid w:val="001E3177"/>
    <w:rsid w:val="001E4B12"/>
    <w:rsid w:val="001E4EB3"/>
    <w:rsid w:val="001E55D4"/>
    <w:rsid w:val="001F7654"/>
    <w:rsid w:val="002008DB"/>
    <w:rsid w:val="00201127"/>
    <w:rsid w:val="00201E85"/>
    <w:rsid w:val="00203043"/>
    <w:rsid w:val="002036AC"/>
    <w:rsid w:val="00203D5D"/>
    <w:rsid w:val="00205924"/>
    <w:rsid w:val="00205B4E"/>
    <w:rsid w:val="00206CF1"/>
    <w:rsid w:val="00212F4A"/>
    <w:rsid w:val="00213125"/>
    <w:rsid w:val="002143D3"/>
    <w:rsid w:val="002156E2"/>
    <w:rsid w:val="00216AB5"/>
    <w:rsid w:val="002201D5"/>
    <w:rsid w:val="00220F36"/>
    <w:rsid w:val="002220AA"/>
    <w:rsid w:val="00223A75"/>
    <w:rsid w:val="002244D2"/>
    <w:rsid w:val="00227D1D"/>
    <w:rsid w:val="00232017"/>
    <w:rsid w:val="00233207"/>
    <w:rsid w:val="0023341E"/>
    <w:rsid w:val="00233775"/>
    <w:rsid w:val="00235562"/>
    <w:rsid w:val="00235B77"/>
    <w:rsid w:val="00236800"/>
    <w:rsid w:val="0023722D"/>
    <w:rsid w:val="00237C8F"/>
    <w:rsid w:val="002415C3"/>
    <w:rsid w:val="002437A0"/>
    <w:rsid w:val="0024774E"/>
    <w:rsid w:val="00250852"/>
    <w:rsid w:val="00250EA5"/>
    <w:rsid w:val="00252FE8"/>
    <w:rsid w:val="00256102"/>
    <w:rsid w:val="00256FC6"/>
    <w:rsid w:val="002602F1"/>
    <w:rsid w:val="00260705"/>
    <w:rsid w:val="002634D8"/>
    <w:rsid w:val="00263876"/>
    <w:rsid w:val="00265ABD"/>
    <w:rsid w:val="00267D00"/>
    <w:rsid w:val="0027276A"/>
    <w:rsid w:val="00274674"/>
    <w:rsid w:val="0027630D"/>
    <w:rsid w:val="00280084"/>
    <w:rsid w:val="00285185"/>
    <w:rsid w:val="002851C5"/>
    <w:rsid w:val="0028555F"/>
    <w:rsid w:val="00286738"/>
    <w:rsid w:val="00287D7B"/>
    <w:rsid w:val="00292AD5"/>
    <w:rsid w:val="00292E40"/>
    <w:rsid w:val="00292EBC"/>
    <w:rsid w:val="00294396"/>
    <w:rsid w:val="00295307"/>
    <w:rsid w:val="002A04E2"/>
    <w:rsid w:val="002A0972"/>
    <w:rsid w:val="002A17D4"/>
    <w:rsid w:val="002B1B52"/>
    <w:rsid w:val="002B24BD"/>
    <w:rsid w:val="002B3479"/>
    <w:rsid w:val="002B467C"/>
    <w:rsid w:val="002B6856"/>
    <w:rsid w:val="002B7F3D"/>
    <w:rsid w:val="002C0435"/>
    <w:rsid w:val="002C16D3"/>
    <w:rsid w:val="002C312D"/>
    <w:rsid w:val="002C44DD"/>
    <w:rsid w:val="002C5025"/>
    <w:rsid w:val="002C73E5"/>
    <w:rsid w:val="002D212D"/>
    <w:rsid w:val="002D5AB0"/>
    <w:rsid w:val="002D5F81"/>
    <w:rsid w:val="002D68C8"/>
    <w:rsid w:val="002D6912"/>
    <w:rsid w:val="002D6A8D"/>
    <w:rsid w:val="002D6D25"/>
    <w:rsid w:val="002E1C8E"/>
    <w:rsid w:val="002E1FBC"/>
    <w:rsid w:val="002E5332"/>
    <w:rsid w:val="002E5ED9"/>
    <w:rsid w:val="002E7C92"/>
    <w:rsid w:val="002F1539"/>
    <w:rsid w:val="002F30A6"/>
    <w:rsid w:val="002F45FF"/>
    <w:rsid w:val="002F52DC"/>
    <w:rsid w:val="002F5C92"/>
    <w:rsid w:val="002F6110"/>
    <w:rsid w:val="002F723E"/>
    <w:rsid w:val="002F7442"/>
    <w:rsid w:val="00300BCE"/>
    <w:rsid w:val="003022F9"/>
    <w:rsid w:val="00311129"/>
    <w:rsid w:val="0031292E"/>
    <w:rsid w:val="00312B2B"/>
    <w:rsid w:val="00312D4F"/>
    <w:rsid w:val="003139D0"/>
    <w:rsid w:val="0031678D"/>
    <w:rsid w:val="003178BC"/>
    <w:rsid w:val="00324567"/>
    <w:rsid w:val="00325C86"/>
    <w:rsid w:val="003277C6"/>
    <w:rsid w:val="003278F9"/>
    <w:rsid w:val="0033133F"/>
    <w:rsid w:val="00333E5E"/>
    <w:rsid w:val="00335CDF"/>
    <w:rsid w:val="00336CAD"/>
    <w:rsid w:val="00336DC7"/>
    <w:rsid w:val="00340099"/>
    <w:rsid w:val="00341369"/>
    <w:rsid w:val="00341C1B"/>
    <w:rsid w:val="00342788"/>
    <w:rsid w:val="00342C79"/>
    <w:rsid w:val="00342F24"/>
    <w:rsid w:val="00343471"/>
    <w:rsid w:val="003437EA"/>
    <w:rsid w:val="00344853"/>
    <w:rsid w:val="0034549D"/>
    <w:rsid w:val="0035120D"/>
    <w:rsid w:val="003537A4"/>
    <w:rsid w:val="00353EDB"/>
    <w:rsid w:val="00357164"/>
    <w:rsid w:val="00357FD3"/>
    <w:rsid w:val="00361123"/>
    <w:rsid w:val="00361378"/>
    <w:rsid w:val="0036294D"/>
    <w:rsid w:val="00363F9E"/>
    <w:rsid w:val="003644ED"/>
    <w:rsid w:val="003645E5"/>
    <w:rsid w:val="0036551F"/>
    <w:rsid w:val="00367A70"/>
    <w:rsid w:val="00371973"/>
    <w:rsid w:val="003730F6"/>
    <w:rsid w:val="0037380A"/>
    <w:rsid w:val="00374B32"/>
    <w:rsid w:val="00375C2E"/>
    <w:rsid w:val="00375F84"/>
    <w:rsid w:val="00376EC9"/>
    <w:rsid w:val="00380D22"/>
    <w:rsid w:val="0038394D"/>
    <w:rsid w:val="00383EB0"/>
    <w:rsid w:val="003847AE"/>
    <w:rsid w:val="003853F5"/>
    <w:rsid w:val="00385849"/>
    <w:rsid w:val="00385BF5"/>
    <w:rsid w:val="003914C5"/>
    <w:rsid w:val="00391D7F"/>
    <w:rsid w:val="00392127"/>
    <w:rsid w:val="00393678"/>
    <w:rsid w:val="00393A23"/>
    <w:rsid w:val="003957D7"/>
    <w:rsid w:val="00397805"/>
    <w:rsid w:val="003A1E76"/>
    <w:rsid w:val="003A27AC"/>
    <w:rsid w:val="003A534D"/>
    <w:rsid w:val="003A6083"/>
    <w:rsid w:val="003A6537"/>
    <w:rsid w:val="003A7F98"/>
    <w:rsid w:val="003B0DCF"/>
    <w:rsid w:val="003B1CAF"/>
    <w:rsid w:val="003B4CD6"/>
    <w:rsid w:val="003B6808"/>
    <w:rsid w:val="003C0341"/>
    <w:rsid w:val="003C0C44"/>
    <w:rsid w:val="003C3838"/>
    <w:rsid w:val="003C3BFC"/>
    <w:rsid w:val="003C6226"/>
    <w:rsid w:val="003C7732"/>
    <w:rsid w:val="003C7B7A"/>
    <w:rsid w:val="003D08F7"/>
    <w:rsid w:val="003D273C"/>
    <w:rsid w:val="003D4E82"/>
    <w:rsid w:val="003D7157"/>
    <w:rsid w:val="003E0549"/>
    <w:rsid w:val="003E0725"/>
    <w:rsid w:val="003E11E7"/>
    <w:rsid w:val="003E335A"/>
    <w:rsid w:val="003E379C"/>
    <w:rsid w:val="003E453C"/>
    <w:rsid w:val="003F212C"/>
    <w:rsid w:val="003F261C"/>
    <w:rsid w:val="003F2E5B"/>
    <w:rsid w:val="003F464E"/>
    <w:rsid w:val="003F4AFA"/>
    <w:rsid w:val="003F5D5C"/>
    <w:rsid w:val="003F772E"/>
    <w:rsid w:val="003F777A"/>
    <w:rsid w:val="004019AE"/>
    <w:rsid w:val="00401A5C"/>
    <w:rsid w:val="00401A64"/>
    <w:rsid w:val="00401EAD"/>
    <w:rsid w:val="0040310E"/>
    <w:rsid w:val="004039A8"/>
    <w:rsid w:val="004042AD"/>
    <w:rsid w:val="0040453A"/>
    <w:rsid w:val="00406A73"/>
    <w:rsid w:val="0041001C"/>
    <w:rsid w:val="00410593"/>
    <w:rsid w:val="00410AF1"/>
    <w:rsid w:val="0041102F"/>
    <w:rsid w:val="004110E3"/>
    <w:rsid w:val="00413C10"/>
    <w:rsid w:val="00414AB3"/>
    <w:rsid w:val="004154AE"/>
    <w:rsid w:val="00415527"/>
    <w:rsid w:val="0041555C"/>
    <w:rsid w:val="00415D97"/>
    <w:rsid w:val="00415E86"/>
    <w:rsid w:val="004206DE"/>
    <w:rsid w:val="004213D1"/>
    <w:rsid w:val="00421751"/>
    <w:rsid w:val="004222D1"/>
    <w:rsid w:val="004250F6"/>
    <w:rsid w:val="004339FD"/>
    <w:rsid w:val="00436D43"/>
    <w:rsid w:val="00437757"/>
    <w:rsid w:val="0043793E"/>
    <w:rsid w:val="004402D4"/>
    <w:rsid w:val="0044047F"/>
    <w:rsid w:val="00440954"/>
    <w:rsid w:val="00440E83"/>
    <w:rsid w:val="00444565"/>
    <w:rsid w:val="0044458B"/>
    <w:rsid w:val="0044487C"/>
    <w:rsid w:val="004469F5"/>
    <w:rsid w:val="00447139"/>
    <w:rsid w:val="00447561"/>
    <w:rsid w:val="00447D0A"/>
    <w:rsid w:val="00455121"/>
    <w:rsid w:val="00461CD8"/>
    <w:rsid w:val="00462C22"/>
    <w:rsid w:val="00464107"/>
    <w:rsid w:val="00464C36"/>
    <w:rsid w:val="0046539B"/>
    <w:rsid w:val="00465570"/>
    <w:rsid w:val="004665B3"/>
    <w:rsid w:val="00477945"/>
    <w:rsid w:val="004803E0"/>
    <w:rsid w:val="00481224"/>
    <w:rsid w:val="00482E1E"/>
    <w:rsid w:val="004834EA"/>
    <w:rsid w:val="00483542"/>
    <w:rsid w:val="00483A70"/>
    <w:rsid w:val="00484255"/>
    <w:rsid w:val="004846CB"/>
    <w:rsid w:val="00491CE7"/>
    <w:rsid w:val="0049296B"/>
    <w:rsid w:val="00494AD4"/>
    <w:rsid w:val="0049539C"/>
    <w:rsid w:val="004964A9"/>
    <w:rsid w:val="004A1999"/>
    <w:rsid w:val="004A3B3B"/>
    <w:rsid w:val="004A407F"/>
    <w:rsid w:val="004A5855"/>
    <w:rsid w:val="004A6337"/>
    <w:rsid w:val="004A63C8"/>
    <w:rsid w:val="004A7711"/>
    <w:rsid w:val="004B4895"/>
    <w:rsid w:val="004B5DE4"/>
    <w:rsid w:val="004B7CB7"/>
    <w:rsid w:val="004C13A5"/>
    <w:rsid w:val="004C402F"/>
    <w:rsid w:val="004C4493"/>
    <w:rsid w:val="004C4732"/>
    <w:rsid w:val="004C5187"/>
    <w:rsid w:val="004C5D01"/>
    <w:rsid w:val="004D25B2"/>
    <w:rsid w:val="004D265B"/>
    <w:rsid w:val="004D4F5B"/>
    <w:rsid w:val="004E0019"/>
    <w:rsid w:val="004E34E6"/>
    <w:rsid w:val="004E6225"/>
    <w:rsid w:val="004E6EE1"/>
    <w:rsid w:val="004F02B7"/>
    <w:rsid w:val="004F36C3"/>
    <w:rsid w:val="004F3824"/>
    <w:rsid w:val="004F537E"/>
    <w:rsid w:val="004F689E"/>
    <w:rsid w:val="004F78F3"/>
    <w:rsid w:val="0050079C"/>
    <w:rsid w:val="005021E8"/>
    <w:rsid w:val="005024C4"/>
    <w:rsid w:val="00503B16"/>
    <w:rsid w:val="005103BD"/>
    <w:rsid w:val="005104B5"/>
    <w:rsid w:val="00510648"/>
    <w:rsid w:val="005113D7"/>
    <w:rsid w:val="0051452A"/>
    <w:rsid w:val="00514912"/>
    <w:rsid w:val="00514B1A"/>
    <w:rsid w:val="00515EC7"/>
    <w:rsid w:val="005178A3"/>
    <w:rsid w:val="005218E4"/>
    <w:rsid w:val="00522CE7"/>
    <w:rsid w:val="00522E6B"/>
    <w:rsid w:val="005249E8"/>
    <w:rsid w:val="00524E71"/>
    <w:rsid w:val="00530DB8"/>
    <w:rsid w:val="0053154B"/>
    <w:rsid w:val="00534184"/>
    <w:rsid w:val="00534AD4"/>
    <w:rsid w:val="00534B97"/>
    <w:rsid w:val="00535A0D"/>
    <w:rsid w:val="00535C88"/>
    <w:rsid w:val="00535EC6"/>
    <w:rsid w:val="00537027"/>
    <w:rsid w:val="00537D91"/>
    <w:rsid w:val="00543A8C"/>
    <w:rsid w:val="005442B4"/>
    <w:rsid w:val="00544917"/>
    <w:rsid w:val="00546266"/>
    <w:rsid w:val="00546D4A"/>
    <w:rsid w:val="005476AD"/>
    <w:rsid w:val="00550B91"/>
    <w:rsid w:val="00551A02"/>
    <w:rsid w:val="00551C5E"/>
    <w:rsid w:val="00552498"/>
    <w:rsid w:val="005540F0"/>
    <w:rsid w:val="00554B6E"/>
    <w:rsid w:val="00554BA5"/>
    <w:rsid w:val="00556752"/>
    <w:rsid w:val="00556A93"/>
    <w:rsid w:val="00560B1F"/>
    <w:rsid w:val="00562C5C"/>
    <w:rsid w:val="00562E87"/>
    <w:rsid w:val="005630F6"/>
    <w:rsid w:val="00563292"/>
    <w:rsid w:val="00563AA1"/>
    <w:rsid w:val="00563C63"/>
    <w:rsid w:val="00563D9B"/>
    <w:rsid w:val="00567DE7"/>
    <w:rsid w:val="00572011"/>
    <w:rsid w:val="00574184"/>
    <w:rsid w:val="005741E2"/>
    <w:rsid w:val="00575669"/>
    <w:rsid w:val="00576AAD"/>
    <w:rsid w:val="00577F0E"/>
    <w:rsid w:val="00581795"/>
    <w:rsid w:val="00582395"/>
    <w:rsid w:val="005837AA"/>
    <w:rsid w:val="00583E11"/>
    <w:rsid w:val="00584105"/>
    <w:rsid w:val="00585181"/>
    <w:rsid w:val="005877F5"/>
    <w:rsid w:val="00591F4F"/>
    <w:rsid w:val="00593063"/>
    <w:rsid w:val="005940CB"/>
    <w:rsid w:val="00594D26"/>
    <w:rsid w:val="0059535A"/>
    <w:rsid w:val="00596A31"/>
    <w:rsid w:val="00597515"/>
    <w:rsid w:val="005A48F0"/>
    <w:rsid w:val="005A4BFC"/>
    <w:rsid w:val="005A56E0"/>
    <w:rsid w:val="005A5D18"/>
    <w:rsid w:val="005B218C"/>
    <w:rsid w:val="005B2665"/>
    <w:rsid w:val="005B5D86"/>
    <w:rsid w:val="005B7F0D"/>
    <w:rsid w:val="005C2F8C"/>
    <w:rsid w:val="005C4146"/>
    <w:rsid w:val="005C606C"/>
    <w:rsid w:val="005D1C44"/>
    <w:rsid w:val="005D1EF5"/>
    <w:rsid w:val="005D2D2A"/>
    <w:rsid w:val="005D373A"/>
    <w:rsid w:val="005D4216"/>
    <w:rsid w:val="005D4264"/>
    <w:rsid w:val="005D5D44"/>
    <w:rsid w:val="005E0454"/>
    <w:rsid w:val="005E07A3"/>
    <w:rsid w:val="005E1B47"/>
    <w:rsid w:val="005E1C14"/>
    <w:rsid w:val="005E2C54"/>
    <w:rsid w:val="005E2F9A"/>
    <w:rsid w:val="005E32F2"/>
    <w:rsid w:val="005E5042"/>
    <w:rsid w:val="005E790C"/>
    <w:rsid w:val="005F2325"/>
    <w:rsid w:val="005F2859"/>
    <w:rsid w:val="005F4006"/>
    <w:rsid w:val="005F47C0"/>
    <w:rsid w:val="00601944"/>
    <w:rsid w:val="00603F73"/>
    <w:rsid w:val="0060586F"/>
    <w:rsid w:val="0061034D"/>
    <w:rsid w:val="006145EC"/>
    <w:rsid w:val="00614829"/>
    <w:rsid w:val="0062114A"/>
    <w:rsid w:val="006217D4"/>
    <w:rsid w:val="006226F5"/>
    <w:rsid w:val="0062400B"/>
    <w:rsid w:val="0062690A"/>
    <w:rsid w:val="00634705"/>
    <w:rsid w:val="00635AF6"/>
    <w:rsid w:val="00635CE8"/>
    <w:rsid w:val="00636219"/>
    <w:rsid w:val="00641E5F"/>
    <w:rsid w:val="00642445"/>
    <w:rsid w:val="00645514"/>
    <w:rsid w:val="00647547"/>
    <w:rsid w:val="00650986"/>
    <w:rsid w:val="006517B1"/>
    <w:rsid w:val="00654245"/>
    <w:rsid w:val="006559FC"/>
    <w:rsid w:val="00656D8F"/>
    <w:rsid w:val="00663C59"/>
    <w:rsid w:val="006658CA"/>
    <w:rsid w:val="00672F56"/>
    <w:rsid w:val="00675AA5"/>
    <w:rsid w:val="00675C1E"/>
    <w:rsid w:val="006767A9"/>
    <w:rsid w:val="006779D5"/>
    <w:rsid w:val="00681C32"/>
    <w:rsid w:val="00682A9C"/>
    <w:rsid w:val="00682F13"/>
    <w:rsid w:val="00683ACE"/>
    <w:rsid w:val="00683B96"/>
    <w:rsid w:val="00683CA8"/>
    <w:rsid w:val="00687023"/>
    <w:rsid w:val="00687595"/>
    <w:rsid w:val="00687B52"/>
    <w:rsid w:val="00687FB5"/>
    <w:rsid w:val="00692854"/>
    <w:rsid w:val="006936A0"/>
    <w:rsid w:val="00693A99"/>
    <w:rsid w:val="00696266"/>
    <w:rsid w:val="00696CBE"/>
    <w:rsid w:val="006A04C7"/>
    <w:rsid w:val="006A1C7A"/>
    <w:rsid w:val="006A2EFE"/>
    <w:rsid w:val="006A3079"/>
    <w:rsid w:val="006A398C"/>
    <w:rsid w:val="006A432C"/>
    <w:rsid w:val="006A47F4"/>
    <w:rsid w:val="006B00BD"/>
    <w:rsid w:val="006B06C2"/>
    <w:rsid w:val="006B1962"/>
    <w:rsid w:val="006B1C4D"/>
    <w:rsid w:val="006B2EFA"/>
    <w:rsid w:val="006B4465"/>
    <w:rsid w:val="006B458D"/>
    <w:rsid w:val="006B5F10"/>
    <w:rsid w:val="006B7239"/>
    <w:rsid w:val="006C1572"/>
    <w:rsid w:val="006C2967"/>
    <w:rsid w:val="006C2C20"/>
    <w:rsid w:val="006C331F"/>
    <w:rsid w:val="006D0445"/>
    <w:rsid w:val="006D3E3B"/>
    <w:rsid w:val="006D748E"/>
    <w:rsid w:val="006E24B5"/>
    <w:rsid w:val="006E2EBA"/>
    <w:rsid w:val="006E5AF2"/>
    <w:rsid w:val="006E6B4B"/>
    <w:rsid w:val="006E7CB5"/>
    <w:rsid w:val="006F2847"/>
    <w:rsid w:val="006F72CB"/>
    <w:rsid w:val="0070124B"/>
    <w:rsid w:val="00701E58"/>
    <w:rsid w:val="00702FCB"/>
    <w:rsid w:val="00703D04"/>
    <w:rsid w:val="00704BD6"/>
    <w:rsid w:val="0070697C"/>
    <w:rsid w:val="00706C16"/>
    <w:rsid w:val="0071182E"/>
    <w:rsid w:val="00712D0D"/>
    <w:rsid w:val="00712E14"/>
    <w:rsid w:val="007136C8"/>
    <w:rsid w:val="00716E40"/>
    <w:rsid w:val="0072018A"/>
    <w:rsid w:val="00720C95"/>
    <w:rsid w:val="007258B8"/>
    <w:rsid w:val="0073118B"/>
    <w:rsid w:val="007322F0"/>
    <w:rsid w:val="007328C8"/>
    <w:rsid w:val="00732A83"/>
    <w:rsid w:val="00733641"/>
    <w:rsid w:val="007348C8"/>
    <w:rsid w:val="0073524C"/>
    <w:rsid w:val="00736021"/>
    <w:rsid w:val="00740561"/>
    <w:rsid w:val="00741AB4"/>
    <w:rsid w:val="00741EC5"/>
    <w:rsid w:val="00743591"/>
    <w:rsid w:val="00743D07"/>
    <w:rsid w:val="007445AE"/>
    <w:rsid w:val="00744BAA"/>
    <w:rsid w:val="00750289"/>
    <w:rsid w:val="00750CC6"/>
    <w:rsid w:val="007523A4"/>
    <w:rsid w:val="00753EEC"/>
    <w:rsid w:val="007547FD"/>
    <w:rsid w:val="00755469"/>
    <w:rsid w:val="007554D0"/>
    <w:rsid w:val="00755B6E"/>
    <w:rsid w:val="007565BD"/>
    <w:rsid w:val="00757E53"/>
    <w:rsid w:val="0076024F"/>
    <w:rsid w:val="0076155A"/>
    <w:rsid w:val="00762E00"/>
    <w:rsid w:val="00763C34"/>
    <w:rsid w:val="007640C1"/>
    <w:rsid w:val="0076473A"/>
    <w:rsid w:val="007721F6"/>
    <w:rsid w:val="00772E11"/>
    <w:rsid w:val="0077351E"/>
    <w:rsid w:val="0077458F"/>
    <w:rsid w:val="00775DA4"/>
    <w:rsid w:val="00777706"/>
    <w:rsid w:val="00780521"/>
    <w:rsid w:val="007821C0"/>
    <w:rsid w:val="007830B2"/>
    <w:rsid w:val="007840B8"/>
    <w:rsid w:val="007848C8"/>
    <w:rsid w:val="007849F6"/>
    <w:rsid w:val="00785480"/>
    <w:rsid w:val="0078575E"/>
    <w:rsid w:val="007908AB"/>
    <w:rsid w:val="0079360D"/>
    <w:rsid w:val="007A0046"/>
    <w:rsid w:val="007A13A0"/>
    <w:rsid w:val="007A2597"/>
    <w:rsid w:val="007A34C4"/>
    <w:rsid w:val="007A554C"/>
    <w:rsid w:val="007A6C3A"/>
    <w:rsid w:val="007A6D2B"/>
    <w:rsid w:val="007A7297"/>
    <w:rsid w:val="007B349C"/>
    <w:rsid w:val="007B6E6D"/>
    <w:rsid w:val="007C19E1"/>
    <w:rsid w:val="007C299F"/>
    <w:rsid w:val="007C3C22"/>
    <w:rsid w:val="007C49ED"/>
    <w:rsid w:val="007C5D70"/>
    <w:rsid w:val="007C62CB"/>
    <w:rsid w:val="007D14B4"/>
    <w:rsid w:val="007D1C0A"/>
    <w:rsid w:val="007D66DC"/>
    <w:rsid w:val="007D671B"/>
    <w:rsid w:val="007D6BAA"/>
    <w:rsid w:val="007D7934"/>
    <w:rsid w:val="007E123D"/>
    <w:rsid w:val="007E2C17"/>
    <w:rsid w:val="007E33B2"/>
    <w:rsid w:val="007E39EE"/>
    <w:rsid w:val="007E41BE"/>
    <w:rsid w:val="007F27D9"/>
    <w:rsid w:val="007F4D74"/>
    <w:rsid w:val="007F69BF"/>
    <w:rsid w:val="00800156"/>
    <w:rsid w:val="00800BE3"/>
    <w:rsid w:val="008028FA"/>
    <w:rsid w:val="00802DDC"/>
    <w:rsid w:val="008032EF"/>
    <w:rsid w:val="00804B72"/>
    <w:rsid w:val="00805DBD"/>
    <w:rsid w:val="00805DD7"/>
    <w:rsid w:val="0080732B"/>
    <w:rsid w:val="00810A76"/>
    <w:rsid w:val="00814CBA"/>
    <w:rsid w:val="00815050"/>
    <w:rsid w:val="00815148"/>
    <w:rsid w:val="00816875"/>
    <w:rsid w:val="0082262A"/>
    <w:rsid w:val="00824697"/>
    <w:rsid w:val="008310AD"/>
    <w:rsid w:val="00832F3A"/>
    <w:rsid w:val="0083359A"/>
    <w:rsid w:val="00833D12"/>
    <w:rsid w:val="00834FC4"/>
    <w:rsid w:val="00835CB6"/>
    <w:rsid w:val="0083759C"/>
    <w:rsid w:val="008413E1"/>
    <w:rsid w:val="00843062"/>
    <w:rsid w:val="0084512A"/>
    <w:rsid w:val="0084579D"/>
    <w:rsid w:val="008478F8"/>
    <w:rsid w:val="008562B0"/>
    <w:rsid w:val="00856551"/>
    <w:rsid w:val="00856BAD"/>
    <w:rsid w:val="00856D9D"/>
    <w:rsid w:val="00856E8B"/>
    <w:rsid w:val="00862145"/>
    <w:rsid w:val="008672AB"/>
    <w:rsid w:val="00870285"/>
    <w:rsid w:val="008709C4"/>
    <w:rsid w:val="008735AE"/>
    <w:rsid w:val="00873618"/>
    <w:rsid w:val="00874DBA"/>
    <w:rsid w:val="00877D86"/>
    <w:rsid w:val="00881A0A"/>
    <w:rsid w:val="00881BF3"/>
    <w:rsid w:val="0088237E"/>
    <w:rsid w:val="00885A2A"/>
    <w:rsid w:val="00885C36"/>
    <w:rsid w:val="008862AF"/>
    <w:rsid w:val="008873B9"/>
    <w:rsid w:val="00887E89"/>
    <w:rsid w:val="0089092C"/>
    <w:rsid w:val="008924C8"/>
    <w:rsid w:val="00892CBF"/>
    <w:rsid w:val="008942D3"/>
    <w:rsid w:val="00894E36"/>
    <w:rsid w:val="00895A72"/>
    <w:rsid w:val="00895CAA"/>
    <w:rsid w:val="00895F59"/>
    <w:rsid w:val="008968E5"/>
    <w:rsid w:val="00896A89"/>
    <w:rsid w:val="008A2847"/>
    <w:rsid w:val="008A3427"/>
    <w:rsid w:val="008A46E4"/>
    <w:rsid w:val="008A49B0"/>
    <w:rsid w:val="008A5C07"/>
    <w:rsid w:val="008A72D3"/>
    <w:rsid w:val="008B0D1C"/>
    <w:rsid w:val="008B177C"/>
    <w:rsid w:val="008B2429"/>
    <w:rsid w:val="008B261A"/>
    <w:rsid w:val="008B2B04"/>
    <w:rsid w:val="008B362A"/>
    <w:rsid w:val="008B486B"/>
    <w:rsid w:val="008B48F6"/>
    <w:rsid w:val="008B642B"/>
    <w:rsid w:val="008C191A"/>
    <w:rsid w:val="008C50B5"/>
    <w:rsid w:val="008C611F"/>
    <w:rsid w:val="008C7906"/>
    <w:rsid w:val="008D101F"/>
    <w:rsid w:val="008D12AC"/>
    <w:rsid w:val="008D1ECC"/>
    <w:rsid w:val="008D2552"/>
    <w:rsid w:val="008D3356"/>
    <w:rsid w:val="008D345A"/>
    <w:rsid w:val="008D6B91"/>
    <w:rsid w:val="008D6D85"/>
    <w:rsid w:val="008E2EAB"/>
    <w:rsid w:val="008E585C"/>
    <w:rsid w:val="008E5875"/>
    <w:rsid w:val="008E60A3"/>
    <w:rsid w:val="008E67D5"/>
    <w:rsid w:val="008F122C"/>
    <w:rsid w:val="008F2EF0"/>
    <w:rsid w:val="008F3110"/>
    <w:rsid w:val="008F362E"/>
    <w:rsid w:val="008F3930"/>
    <w:rsid w:val="008F3A22"/>
    <w:rsid w:val="008F3E5C"/>
    <w:rsid w:val="00901156"/>
    <w:rsid w:val="0090166D"/>
    <w:rsid w:val="00901C94"/>
    <w:rsid w:val="009059AB"/>
    <w:rsid w:val="00906942"/>
    <w:rsid w:val="0091234C"/>
    <w:rsid w:val="00912764"/>
    <w:rsid w:val="00913D89"/>
    <w:rsid w:val="009142FC"/>
    <w:rsid w:val="00915DF2"/>
    <w:rsid w:val="00916C62"/>
    <w:rsid w:val="00920F18"/>
    <w:rsid w:val="00921598"/>
    <w:rsid w:val="00923B43"/>
    <w:rsid w:val="00925020"/>
    <w:rsid w:val="00925DDE"/>
    <w:rsid w:val="00927F16"/>
    <w:rsid w:val="00930048"/>
    <w:rsid w:val="00933BDF"/>
    <w:rsid w:val="009351B9"/>
    <w:rsid w:val="00935265"/>
    <w:rsid w:val="00942C7E"/>
    <w:rsid w:val="00943E4E"/>
    <w:rsid w:val="00944A67"/>
    <w:rsid w:val="00944A8D"/>
    <w:rsid w:val="00947486"/>
    <w:rsid w:val="009516BC"/>
    <w:rsid w:val="00951843"/>
    <w:rsid w:val="00951A71"/>
    <w:rsid w:val="00951CA2"/>
    <w:rsid w:val="0095470D"/>
    <w:rsid w:val="00955377"/>
    <w:rsid w:val="00955B48"/>
    <w:rsid w:val="00956A5F"/>
    <w:rsid w:val="009633F3"/>
    <w:rsid w:val="00966901"/>
    <w:rsid w:val="009669B6"/>
    <w:rsid w:val="0096728A"/>
    <w:rsid w:val="00970FA4"/>
    <w:rsid w:val="009717BD"/>
    <w:rsid w:val="009748C8"/>
    <w:rsid w:val="009753BC"/>
    <w:rsid w:val="00976DF4"/>
    <w:rsid w:val="009819AC"/>
    <w:rsid w:val="00984DA8"/>
    <w:rsid w:val="00986B34"/>
    <w:rsid w:val="0098745D"/>
    <w:rsid w:val="009903B7"/>
    <w:rsid w:val="009928DF"/>
    <w:rsid w:val="00992CED"/>
    <w:rsid w:val="009A0E5E"/>
    <w:rsid w:val="009A1A0B"/>
    <w:rsid w:val="009A25B3"/>
    <w:rsid w:val="009A3F85"/>
    <w:rsid w:val="009A4AC0"/>
    <w:rsid w:val="009A50DC"/>
    <w:rsid w:val="009A6AF3"/>
    <w:rsid w:val="009A769B"/>
    <w:rsid w:val="009B0381"/>
    <w:rsid w:val="009B162E"/>
    <w:rsid w:val="009B37B7"/>
    <w:rsid w:val="009B418D"/>
    <w:rsid w:val="009B41BD"/>
    <w:rsid w:val="009B41BF"/>
    <w:rsid w:val="009B435B"/>
    <w:rsid w:val="009B43FB"/>
    <w:rsid w:val="009B4CC1"/>
    <w:rsid w:val="009B63DF"/>
    <w:rsid w:val="009B648E"/>
    <w:rsid w:val="009C1738"/>
    <w:rsid w:val="009C3A92"/>
    <w:rsid w:val="009C67C1"/>
    <w:rsid w:val="009C7250"/>
    <w:rsid w:val="009D02A8"/>
    <w:rsid w:val="009D041F"/>
    <w:rsid w:val="009D3147"/>
    <w:rsid w:val="009D3FA0"/>
    <w:rsid w:val="009D4359"/>
    <w:rsid w:val="009D4935"/>
    <w:rsid w:val="009D4DEE"/>
    <w:rsid w:val="009D61B1"/>
    <w:rsid w:val="009D7914"/>
    <w:rsid w:val="009E09AD"/>
    <w:rsid w:val="009E1122"/>
    <w:rsid w:val="009E1DE1"/>
    <w:rsid w:val="009E249D"/>
    <w:rsid w:val="009E44B8"/>
    <w:rsid w:val="009E4E17"/>
    <w:rsid w:val="009E529C"/>
    <w:rsid w:val="009E5F46"/>
    <w:rsid w:val="009E6782"/>
    <w:rsid w:val="009F237A"/>
    <w:rsid w:val="009F3C44"/>
    <w:rsid w:val="009F3F64"/>
    <w:rsid w:val="009F5FE7"/>
    <w:rsid w:val="009F6FC7"/>
    <w:rsid w:val="009F740A"/>
    <w:rsid w:val="00A0097D"/>
    <w:rsid w:val="00A01C4E"/>
    <w:rsid w:val="00A01C77"/>
    <w:rsid w:val="00A0230A"/>
    <w:rsid w:val="00A034E1"/>
    <w:rsid w:val="00A0367E"/>
    <w:rsid w:val="00A05540"/>
    <w:rsid w:val="00A06851"/>
    <w:rsid w:val="00A07B9B"/>
    <w:rsid w:val="00A07CF5"/>
    <w:rsid w:val="00A07D55"/>
    <w:rsid w:val="00A12A4F"/>
    <w:rsid w:val="00A1403E"/>
    <w:rsid w:val="00A17AAE"/>
    <w:rsid w:val="00A2095C"/>
    <w:rsid w:val="00A20A82"/>
    <w:rsid w:val="00A21364"/>
    <w:rsid w:val="00A23E53"/>
    <w:rsid w:val="00A24B22"/>
    <w:rsid w:val="00A2651A"/>
    <w:rsid w:val="00A274B5"/>
    <w:rsid w:val="00A27841"/>
    <w:rsid w:val="00A27C32"/>
    <w:rsid w:val="00A31353"/>
    <w:rsid w:val="00A324AF"/>
    <w:rsid w:val="00A33D9F"/>
    <w:rsid w:val="00A369D2"/>
    <w:rsid w:val="00A41239"/>
    <w:rsid w:val="00A41EB7"/>
    <w:rsid w:val="00A4279F"/>
    <w:rsid w:val="00A43005"/>
    <w:rsid w:val="00A50324"/>
    <w:rsid w:val="00A51E3D"/>
    <w:rsid w:val="00A52531"/>
    <w:rsid w:val="00A53E77"/>
    <w:rsid w:val="00A5429E"/>
    <w:rsid w:val="00A55CB5"/>
    <w:rsid w:val="00A5636E"/>
    <w:rsid w:val="00A5766E"/>
    <w:rsid w:val="00A60731"/>
    <w:rsid w:val="00A60C3C"/>
    <w:rsid w:val="00A62C84"/>
    <w:rsid w:val="00A6406B"/>
    <w:rsid w:val="00A64795"/>
    <w:rsid w:val="00A65075"/>
    <w:rsid w:val="00A702C9"/>
    <w:rsid w:val="00A71784"/>
    <w:rsid w:val="00A71F09"/>
    <w:rsid w:val="00A72BA6"/>
    <w:rsid w:val="00A73F8B"/>
    <w:rsid w:val="00A7619D"/>
    <w:rsid w:val="00A778E6"/>
    <w:rsid w:val="00A80A94"/>
    <w:rsid w:val="00A80D18"/>
    <w:rsid w:val="00A81882"/>
    <w:rsid w:val="00A82554"/>
    <w:rsid w:val="00A846C6"/>
    <w:rsid w:val="00A90EA8"/>
    <w:rsid w:val="00A9139D"/>
    <w:rsid w:val="00A9271C"/>
    <w:rsid w:val="00A92A7A"/>
    <w:rsid w:val="00A938F7"/>
    <w:rsid w:val="00A93975"/>
    <w:rsid w:val="00A940C0"/>
    <w:rsid w:val="00A94DC6"/>
    <w:rsid w:val="00A96AB0"/>
    <w:rsid w:val="00AA46E4"/>
    <w:rsid w:val="00AA4DC1"/>
    <w:rsid w:val="00AA5878"/>
    <w:rsid w:val="00AB03ED"/>
    <w:rsid w:val="00AB0F6E"/>
    <w:rsid w:val="00AB1BD6"/>
    <w:rsid w:val="00AB263B"/>
    <w:rsid w:val="00AB476E"/>
    <w:rsid w:val="00AB4C6C"/>
    <w:rsid w:val="00AB7249"/>
    <w:rsid w:val="00AB7762"/>
    <w:rsid w:val="00AB7C99"/>
    <w:rsid w:val="00AB7D3F"/>
    <w:rsid w:val="00AC12CD"/>
    <w:rsid w:val="00AC1746"/>
    <w:rsid w:val="00AC5DF0"/>
    <w:rsid w:val="00AC5E92"/>
    <w:rsid w:val="00AD0081"/>
    <w:rsid w:val="00AD246D"/>
    <w:rsid w:val="00AD5FC5"/>
    <w:rsid w:val="00AE1CE0"/>
    <w:rsid w:val="00AE234F"/>
    <w:rsid w:val="00AE38DB"/>
    <w:rsid w:val="00AE3901"/>
    <w:rsid w:val="00AE77B5"/>
    <w:rsid w:val="00AF039E"/>
    <w:rsid w:val="00AF0E2A"/>
    <w:rsid w:val="00AF1621"/>
    <w:rsid w:val="00AF318D"/>
    <w:rsid w:val="00AF41B3"/>
    <w:rsid w:val="00AF4ECE"/>
    <w:rsid w:val="00B0044E"/>
    <w:rsid w:val="00B02DC6"/>
    <w:rsid w:val="00B03624"/>
    <w:rsid w:val="00B036C6"/>
    <w:rsid w:val="00B037A2"/>
    <w:rsid w:val="00B044B3"/>
    <w:rsid w:val="00B047B0"/>
    <w:rsid w:val="00B05380"/>
    <w:rsid w:val="00B054AD"/>
    <w:rsid w:val="00B06205"/>
    <w:rsid w:val="00B06584"/>
    <w:rsid w:val="00B07D70"/>
    <w:rsid w:val="00B10886"/>
    <w:rsid w:val="00B10CE9"/>
    <w:rsid w:val="00B11793"/>
    <w:rsid w:val="00B1472E"/>
    <w:rsid w:val="00B1581E"/>
    <w:rsid w:val="00B162DD"/>
    <w:rsid w:val="00B1779D"/>
    <w:rsid w:val="00B17A02"/>
    <w:rsid w:val="00B17F31"/>
    <w:rsid w:val="00B20746"/>
    <w:rsid w:val="00B21890"/>
    <w:rsid w:val="00B22498"/>
    <w:rsid w:val="00B24924"/>
    <w:rsid w:val="00B24938"/>
    <w:rsid w:val="00B269E0"/>
    <w:rsid w:val="00B31934"/>
    <w:rsid w:val="00B31BBA"/>
    <w:rsid w:val="00B31C86"/>
    <w:rsid w:val="00B32117"/>
    <w:rsid w:val="00B327DE"/>
    <w:rsid w:val="00B36734"/>
    <w:rsid w:val="00B36BA8"/>
    <w:rsid w:val="00B36CE2"/>
    <w:rsid w:val="00B440D0"/>
    <w:rsid w:val="00B44887"/>
    <w:rsid w:val="00B4518B"/>
    <w:rsid w:val="00B46B1E"/>
    <w:rsid w:val="00B51E8A"/>
    <w:rsid w:val="00B5226E"/>
    <w:rsid w:val="00B5347E"/>
    <w:rsid w:val="00B5498B"/>
    <w:rsid w:val="00B54DB0"/>
    <w:rsid w:val="00B55F5C"/>
    <w:rsid w:val="00B56470"/>
    <w:rsid w:val="00B565DE"/>
    <w:rsid w:val="00B56C96"/>
    <w:rsid w:val="00B579AD"/>
    <w:rsid w:val="00B6339D"/>
    <w:rsid w:val="00B6447F"/>
    <w:rsid w:val="00B65184"/>
    <w:rsid w:val="00B65FF7"/>
    <w:rsid w:val="00B739DC"/>
    <w:rsid w:val="00B742FC"/>
    <w:rsid w:val="00B760FC"/>
    <w:rsid w:val="00B77007"/>
    <w:rsid w:val="00B81DCD"/>
    <w:rsid w:val="00B82A8D"/>
    <w:rsid w:val="00B82C0D"/>
    <w:rsid w:val="00B82C81"/>
    <w:rsid w:val="00B832DB"/>
    <w:rsid w:val="00B8379E"/>
    <w:rsid w:val="00B84DC0"/>
    <w:rsid w:val="00B86EC1"/>
    <w:rsid w:val="00B87117"/>
    <w:rsid w:val="00B90793"/>
    <w:rsid w:val="00B90EFC"/>
    <w:rsid w:val="00B9137E"/>
    <w:rsid w:val="00B93327"/>
    <w:rsid w:val="00B93B14"/>
    <w:rsid w:val="00B945EC"/>
    <w:rsid w:val="00B947F4"/>
    <w:rsid w:val="00B95535"/>
    <w:rsid w:val="00B95673"/>
    <w:rsid w:val="00BA0AD0"/>
    <w:rsid w:val="00BA17B7"/>
    <w:rsid w:val="00BA4661"/>
    <w:rsid w:val="00BA5C53"/>
    <w:rsid w:val="00BA67A0"/>
    <w:rsid w:val="00BB016F"/>
    <w:rsid w:val="00BB1D8E"/>
    <w:rsid w:val="00BC0B4F"/>
    <w:rsid w:val="00BC132A"/>
    <w:rsid w:val="00BC3B44"/>
    <w:rsid w:val="00BC58C0"/>
    <w:rsid w:val="00BC72C4"/>
    <w:rsid w:val="00BD03A1"/>
    <w:rsid w:val="00BD3DAF"/>
    <w:rsid w:val="00BD4745"/>
    <w:rsid w:val="00BD706E"/>
    <w:rsid w:val="00BE0508"/>
    <w:rsid w:val="00BE386F"/>
    <w:rsid w:val="00BE5F6B"/>
    <w:rsid w:val="00BE646D"/>
    <w:rsid w:val="00BE6C3B"/>
    <w:rsid w:val="00BF0027"/>
    <w:rsid w:val="00BF34D8"/>
    <w:rsid w:val="00BF396B"/>
    <w:rsid w:val="00BF5382"/>
    <w:rsid w:val="00BF5D69"/>
    <w:rsid w:val="00BF6382"/>
    <w:rsid w:val="00C0227F"/>
    <w:rsid w:val="00C03788"/>
    <w:rsid w:val="00C03E43"/>
    <w:rsid w:val="00C129C2"/>
    <w:rsid w:val="00C16A73"/>
    <w:rsid w:val="00C17A6F"/>
    <w:rsid w:val="00C20001"/>
    <w:rsid w:val="00C20027"/>
    <w:rsid w:val="00C20BC7"/>
    <w:rsid w:val="00C228B4"/>
    <w:rsid w:val="00C232F0"/>
    <w:rsid w:val="00C24FD8"/>
    <w:rsid w:val="00C25A42"/>
    <w:rsid w:val="00C25B8C"/>
    <w:rsid w:val="00C25CA8"/>
    <w:rsid w:val="00C271B5"/>
    <w:rsid w:val="00C314E2"/>
    <w:rsid w:val="00C3700E"/>
    <w:rsid w:val="00C515A5"/>
    <w:rsid w:val="00C51966"/>
    <w:rsid w:val="00C520AD"/>
    <w:rsid w:val="00C52AF5"/>
    <w:rsid w:val="00C5314B"/>
    <w:rsid w:val="00C53A44"/>
    <w:rsid w:val="00C53A83"/>
    <w:rsid w:val="00C53AC5"/>
    <w:rsid w:val="00C57C50"/>
    <w:rsid w:val="00C57E70"/>
    <w:rsid w:val="00C60738"/>
    <w:rsid w:val="00C617D9"/>
    <w:rsid w:val="00C61ED2"/>
    <w:rsid w:val="00C61EE6"/>
    <w:rsid w:val="00C62613"/>
    <w:rsid w:val="00C6278F"/>
    <w:rsid w:val="00C637A7"/>
    <w:rsid w:val="00C649B0"/>
    <w:rsid w:val="00C66C72"/>
    <w:rsid w:val="00C67023"/>
    <w:rsid w:val="00C71EEA"/>
    <w:rsid w:val="00C729B3"/>
    <w:rsid w:val="00C73DBD"/>
    <w:rsid w:val="00C74355"/>
    <w:rsid w:val="00C746E7"/>
    <w:rsid w:val="00C746F1"/>
    <w:rsid w:val="00C74708"/>
    <w:rsid w:val="00C76B43"/>
    <w:rsid w:val="00C80E6E"/>
    <w:rsid w:val="00C86827"/>
    <w:rsid w:val="00C87160"/>
    <w:rsid w:val="00C8743F"/>
    <w:rsid w:val="00C91186"/>
    <w:rsid w:val="00C94DD7"/>
    <w:rsid w:val="00C96178"/>
    <w:rsid w:val="00C9746B"/>
    <w:rsid w:val="00CA0436"/>
    <w:rsid w:val="00CA24A5"/>
    <w:rsid w:val="00CA3113"/>
    <w:rsid w:val="00CA35A6"/>
    <w:rsid w:val="00CA4206"/>
    <w:rsid w:val="00CA556A"/>
    <w:rsid w:val="00CB1590"/>
    <w:rsid w:val="00CB3FBF"/>
    <w:rsid w:val="00CB4FBC"/>
    <w:rsid w:val="00CB50F8"/>
    <w:rsid w:val="00CB6246"/>
    <w:rsid w:val="00CB63DE"/>
    <w:rsid w:val="00CB6AD9"/>
    <w:rsid w:val="00CC17AF"/>
    <w:rsid w:val="00CC2808"/>
    <w:rsid w:val="00CC47D3"/>
    <w:rsid w:val="00CC7473"/>
    <w:rsid w:val="00CC7EC2"/>
    <w:rsid w:val="00CD05D2"/>
    <w:rsid w:val="00CD0EB0"/>
    <w:rsid w:val="00CD2E7E"/>
    <w:rsid w:val="00CD63BD"/>
    <w:rsid w:val="00CD737A"/>
    <w:rsid w:val="00CD7823"/>
    <w:rsid w:val="00CE13D9"/>
    <w:rsid w:val="00CE3526"/>
    <w:rsid w:val="00CE4976"/>
    <w:rsid w:val="00CE4EDE"/>
    <w:rsid w:val="00CE69E2"/>
    <w:rsid w:val="00CE6B90"/>
    <w:rsid w:val="00CE79A8"/>
    <w:rsid w:val="00CE7A09"/>
    <w:rsid w:val="00CF0CD1"/>
    <w:rsid w:val="00CF1223"/>
    <w:rsid w:val="00CF14C4"/>
    <w:rsid w:val="00CF1DC8"/>
    <w:rsid w:val="00CF2578"/>
    <w:rsid w:val="00CF2894"/>
    <w:rsid w:val="00CF38CA"/>
    <w:rsid w:val="00CF545F"/>
    <w:rsid w:val="00CF5D57"/>
    <w:rsid w:val="00D0128E"/>
    <w:rsid w:val="00D02341"/>
    <w:rsid w:val="00D0254C"/>
    <w:rsid w:val="00D02CDC"/>
    <w:rsid w:val="00D033E2"/>
    <w:rsid w:val="00D10302"/>
    <w:rsid w:val="00D1267A"/>
    <w:rsid w:val="00D1640A"/>
    <w:rsid w:val="00D165B7"/>
    <w:rsid w:val="00D16C11"/>
    <w:rsid w:val="00D16D0D"/>
    <w:rsid w:val="00D17D0A"/>
    <w:rsid w:val="00D17E8A"/>
    <w:rsid w:val="00D21A48"/>
    <w:rsid w:val="00D2643E"/>
    <w:rsid w:val="00D27FA2"/>
    <w:rsid w:val="00D3619E"/>
    <w:rsid w:val="00D36B55"/>
    <w:rsid w:val="00D42FD0"/>
    <w:rsid w:val="00D437EF"/>
    <w:rsid w:val="00D4546A"/>
    <w:rsid w:val="00D464A5"/>
    <w:rsid w:val="00D46E48"/>
    <w:rsid w:val="00D5210F"/>
    <w:rsid w:val="00D52972"/>
    <w:rsid w:val="00D5459A"/>
    <w:rsid w:val="00D54801"/>
    <w:rsid w:val="00D54C43"/>
    <w:rsid w:val="00D56EA6"/>
    <w:rsid w:val="00D57595"/>
    <w:rsid w:val="00D62382"/>
    <w:rsid w:val="00D62FF0"/>
    <w:rsid w:val="00D652F8"/>
    <w:rsid w:val="00D65C0A"/>
    <w:rsid w:val="00D66AB8"/>
    <w:rsid w:val="00D71026"/>
    <w:rsid w:val="00D774A8"/>
    <w:rsid w:val="00D77DE9"/>
    <w:rsid w:val="00D8065D"/>
    <w:rsid w:val="00D8085D"/>
    <w:rsid w:val="00D809B0"/>
    <w:rsid w:val="00D80B76"/>
    <w:rsid w:val="00D813C5"/>
    <w:rsid w:val="00D820CF"/>
    <w:rsid w:val="00D82277"/>
    <w:rsid w:val="00D82F41"/>
    <w:rsid w:val="00D86CF8"/>
    <w:rsid w:val="00D92477"/>
    <w:rsid w:val="00D926C2"/>
    <w:rsid w:val="00D948C2"/>
    <w:rsid w:val="00D95325"/>
    <w:rsid w:val="00D95E39"/>
    <w:rsid w:val="00D96B49"/>
    <w:rsid w:val="00DA0E55"/>
    <w:rsid w:val="00DA2959"/>
    <w:rsid w:val="00DA3424"/>
    <w:rsid w:val="00DA432C"/>
    <w:rsid w:val="00DA4D63"/>
    <w:rsid w:val="00DA5119"/>
    <w:rsid w:val="00DA5749"/>
    <w:rsid w:val="00DB1D55"/>
    <w:rsid w:val="00DB1E91"/>
    <w:rsid w:val="00DB2D4C"/>
    <w:rsid w:val="00DB458D"/>
    <w:rsid w:val="00DB6E4D"/>
    <w:rsid w:val="00DC3245"/>
    <w:rsid w:val="00DC3A59"/>
    <w:rsid w:val="00DC7E99"/>
    <w:rsid w:val="00DD0BC3"/>
    <w:rsid w:val="00DD1F36"/>
    <w:rsid w:val="00DD2B7E"/>
    <w:rsid w:val="00DD39C5"/>
    <w:rsid w:val="00DD570C"/>
    <w:rsid w:val="00DE05F6"/>
    <w:rsid w:val="00DE0664"/>
    <w:rsid w:val="00DE26AB"/>
    <w:rsid w:val="00DE31D9"/>
    <w:rsid w:val="00DE3AD1"/>
    <w:rsid w:val="00DE4120"/>
    <w:rsid w:val="00DE49DE"/>
    <w:rsid w:val="00DE63B5"/>
    <w:rsid w:val="00DF1670"/>
    <w:rsid w:val="00DF2E35"/>
    <w:rsid w:val="00DF4172"/>
    <w:rsid w:val="00DF496C"/>
    <w:rsid w:val="00DF6F1C"/>
    <w:rsid w:val="00E006E7"/>
    <w:rsid w:val="00E01DD7"/>
    <w:rsid w:val="00E02B4E"/>
    <w:rsid w:val="00E0302F"/>
    <w:rsid w:val="00E04228"/>
    <w:rsid w:val="00E0646C"/>
    <w:rsid w:val="00E07F4D"/>
    <w:rsid w:val="00E12A4E"/>
    <w:rsid w:val="00E13CB2"/>
    <w:rsid w:val="00E15375"/>
    <w:rsid w:val="00E1786B"/>
    <w:rsid w:val="00E17DF6"/>
    <w:rsid w:val="00E22304"/>
    <w:rsid w:val="00E24D8F"/>
    <w:rsid w:val="00E26BEA"/>
    <w:rsid w:val="00E27905"/>
    <w:rsid w:val="00E27B2B"/>
    <w:rsid w:val="00E30529"/>
    <w:rsid w:val="00E31128"/>
    <w:rsid w:val="00E363F3"/>
    <w:rsid w:val="00E3669C"/>
    <w:rsid w:val="00E4129A"/>
    <w:rsid w:val="00E4212B"/>
    <w:rsid w:val="00E518E1"/>
    <w:rsid w:val="00E57C75"/>
    <w:rsid w:val="00E6104D"/>
    <w:rsid w:val="00E618A1"/>
    <w:rsid w:val="00E62E17"/>
    <w:rsid w:val="00E63D54"/>
    <w:rsid w:val="00E649CB"/>
    <w:rsid w:val="00E668E3"/>
    <w:rsid w:val="00E66BDA"/>
    <w:rsid w:val="00E66BDC"/>
    <w:rsid w:val="00E706E6"/>
    <w:rsid w:val="00E71149"/>
    <w:rsid w:val="00E7284A"/>
    <w:rsid w:val="00E73DC0"/>
    <w:rsid w:val="00E7480C"/>
    <w:rsid w:val="00E7649B"/>
    <w:rsid w:val="00E76CCE"/>
    <w:rsid w:val="00E77FF4"/>
    <w:rsid w:val="00E80F66"/>
    <w:rsid w:val="00E812FF"/>
    <w:rsid w:val="00E81418"/>
    <w:rsid w:val="00E82F02"/>
    <w:rsid w:val="00E84EB0"/>
    <w:rsid w:val="00E951C2"/>
    <w:rsid w:val="00E958E3"/>
    <w:rsid w:val="00E95B82"/>
    <w:rsid w:val="00EA27F0"/>
    <w:rsid w:val="00EA304C"/>
    <w:rsid w:val="00EA34EB"/>
    <w:rsid w:val="00EA5B5E"/>
    <w:rsid w:val="00EA5CEE"/>
    <w:rsid w:val="00EA6E87"/>
    <w:rsid w:val="00EA7F81"/>
    <w:rsid w:val="00EB3110"/>
    <w:rsid w:val="00EB3E61"/>
    <w:rsid w:val="00EB4F60"/>
    <w:rsid w:val="00EB5E4B"/>
    <w:rsid w:val="00EC00B0"/>
    <w:rsid w:val="00EC0AE1"/>
    <w:rsid w:val="00EC4B2F"/>
    <w:rsid w:val="00EC5EE2"/>
    <w:rsid w:val="00EC600B"/>
    <w:rsid w:val="00ED0CBC"/>
    <w:rsid w:val="00ED2663"/>
    <w:rsid w:val="00ED5A7B"/>
    <w:rsid w:val="00ED7519"/>
    <w:rsid w:val="00EE0ABD"/>
    <w:rsid w:val="00EE1796"/>
    <w:rsid w:val="00EE186B"/>
    <w:rsid w:val="00EE2F71"/>
    <w:rsid w:val="00EE38AE"/>
    <w:rsid w:val="00EE7353"/>
    <w:rsid w:val="00EE791F"/>
    <w:rsid w:val="00EE7C7E"/>
    <w:rsid w:val="00EF0122"/>
    <w:rsid w:val="00EF090A"/>
    <w:rsid w:val="00EF15B7"/>
    <w:rsid w:val="00EF22D2"/>
    <w:rsid w:val="00EF2313"/>
    <w:rsid w:val="00EF762C"/>
    <w:rsid w:val="00F00039"/>
    <w:rsid w:val="00F005E6"/>
    <w:rsid w:val="00F01FEA"/>
    <w:rsid w:val="00F027A8"/>
    <w:rsid w:val="00F02851"/>
    <w:rsid w:val="00F02D0E"/>
    <w:rsid w:val="00F10C90"/>
    <w:rsid w:val="00F118A0"/>
    <w:rsid w:val="00F12579"/>
    <w:rsid w:val="00F14D2D"/>
    <w:rsid w:val="00F21933"/>
    <w:rsid w:val="00F235E2"/>
    <w:rsid w:val="00F24C47"/>
    <w:rsid w:val="00F25866"/>
    <w:rsid w:val="00F27F8F"/>
    <w:rsid w:val="00F31FA0"/>
    <w:rsid w:val="00F3440C"/>
    <w:rsid w:val="00F34B40"/>
    <w:rsid w:val="00F37150"/>
    <w:rsid w:val="00F378E7"/>
    <w:rsid w:val="00F40FF9"/>
    <w:rsid w:val="00F42E02"/>
    <w:rsid w:val="00F45746"/>
    <w:rsid w:val="00F500A1"/>
    <w:rsid w:val="00F53BE3"/>
    <w:rsid w:val="00F53EB5"/>
    <w:rsid w:val="00F540AA"/>
    <w:rsid w:val="00F560A3"/>
    <w:rsid w:val="00F5633A"/>
    <w:rsid w:val="00F56DF1"/>
    <w:rsid w:val="00F63798"/>
    <w:rsid w:val="00F63D54"/>
    <w:rsid w:val="00F642E9"/>
    <w:rsid w:val="00F66874"/>
    <w:rsid w:val="00F66DC3"/>
    <w:rsid w:val="00F67478"/>
    <w:rsid w:val="00F70558"/>
    <w:rsid w:val="00F71507"/>
    <w:rsid w:val="00F7432F"/>
    <w:rsid w:val="00F74B21"/>
    <w:rsid w:val="00F74B77"/>
    <w:rsid w:val="00F75CBB"/>
    <w:rsid w:val="00F8170A"/>
    <w:rsid w:val="00F81CBC"/>
    <w:rsid w:val="00F825BF"/>
    <w:rsid w:val="00F833AB"/>
    <w:rsid w:val="00F84B3A"/>
    <w:rsid w:val="00F852D1"/>
    <w:rsid w:val="00F85974"/>
    <w:rsid w:val="00F86D4D"/>
    <w:rsid w:val="00F9073F"/>
    <w:rsid w:val="00F90966"/>
    <w:rsid w:val="00F91049"/>
    <w:rsid w:val="00F91F2D"/>
    <w:rsid w:val="00F95429"/>
    <w:rsid w:val="00F96DD1"/>
    <w:rsid w:val="00F96F15"/>
    <w:rsid w:val="00F96F79"/>
    <w:rsid w:val="00FA1D3F"/>
    <w:rsid w:val="00FA4BF3"/>
    <w:rsid w:val="00FA6774"/>
    <w:rsid w:val="00FA73ED"/>
    <w:rsid w:val="00FB273E"/>
    <w:rsid w:val="00FB2AEC"/>
    <w:rsid w:val="00FB41D2"/>
    <w:rsid w:val="00FB4387"/>
    <w:rsid w:val="00FB6FA6"/>
    <w:rsid w:val="00FB7C66"/>
    <w:rsid w:val="00FC096F"/>
    <w:rsid w:val="00FC1098"/>
    <w:rsid w:val="00FC1752"/>
    <w:rsid w:val="00FC3534"/>
    <w:rsid w:val="00FC47D2"/>
    <w:rsid w:val="00FC4B42"/>
    <w:rsid w:val="00FC5625"/>
    <w:rsid w:val="00FC64FF"/>
    <w:rsid w:val="00FC7694"/>
    <w:rsid w:val="00FD0918"/>
    <w:rsid w:val="00FD1515"/>
    <w:rsid w:val="00FD1CCF"/>
    <w:rsid w:val="00FD228F"/>
    <w:rsid w:val="00FD32B9"/>
    <w:rsid w:val="00FD4311"/>
    <w:rsid w:val="00FD569B"/>
    <w:rsid w:val="00FD7085"/>
    <w:rsid w:val="00FD70EA"/>
    <w:rsid w:val="00FE25B6"/>
    <w:rsid w:val="00FE6D52"/>
    <w:rsid w:val="00FE72A0"/>
    <w:rsid w:val="00FE7D44"/>
    <w:rsid w:val="00FF37AC"/>
    <w:rsid w:val="00FF5551"/>
    <w:rsid w:val="00FF5FE0"/>
    <w:rsid w:val="00FF61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45EAF"/>
  <w15:docId w15:val="{337486A0-8A35-42A0-BF02-91E44D230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F2847"/>
    <w:rPr>
      <w:rFonts w:ascii="Times New Roman" w:eastAsia="Times New Roman" w:hAnsi="Times New Roman"/>
    </w:rPr>
  </w:style>
  <w:style w:type="paragraph" w:styleId="Nadpis1">
    <w:name w:val="heading 1"/>
    <w:basedOn w:val="Normln"/>
    <w:next w:val="Normln"/>
    <w:link w:val="Nadpis1Char"/>
    <w:qFormat/>
    <w:rsid w:val="006F2847"/>
    <w:pPr>
      <w:keepNext/>
      <w:jc w:val="center"/>
      <w:outlineLvl w:val="0"/>
    </w:pPr>
    <w:rPr>
      <w:sz w:val="28"/>
    </w:rPr>
  </w:style>
  <w:style w:type="paragraph" w:styleId="Nadpis2">
    <w:name w:val="heading 2"/>
    <w:aliases w:val="Podkapitola1,hlavicka,l2,h2,list2,head2,G2,PA Major Section,hlavní odstavec,Nadpis 21"/>
    <w:basedOn w:val="Normln"/>
    <w:next w:val="Normln"/>
    <w:link w:val="Nadpis2Char"/>
    <w:qFormat/>
    <w:rsid w:val="006F2847"/>
    <w:pPr>
      <w:keepNext/>
      <w:outlineLvl w:val="1"/>
    </w:pPr>
    <w:rPr>
      <w:sz w:val="24"/>
    </w:rPr>
  </w:style>
  <w:style w:type="paragraph" w:styleId="Nadpis3">
    <w:name w:val="heading 3"/>
    <w:basedOn w:val="Normln"/>
    <w:next w:val="Normln"/>
    <w:link w:val="Nadpis3Char"/>
    <w:uiPriority w:val="9"/>
    <w:qFormat/>
    <w:rsid w:val="00B9137E"/>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6F2847"/>
    <w:rPr>
      <w:rFonts w:ascii="Times New Roman" w:eastAsia="Times New Roman" w:hAnsi="Times New Roman" w:cs="Times New Roman"/>
      <w:sz w:val="28"/>
      <w:szCs w:val="20"/>
      <w:lang w:eastAsia="cs-CZ"/>
    </w:rPr>
  </w:style>
  <w:style w:type="character" w:customStyle="1" w:styleId="Nadpis2Char">
    <w:name w:val="Nadpis 2 Char"/>
    <w:aliases w:val="Podkapitola1 Char,hlavicka Char,l2 Char,h2 Char,list2 Char,head2 Char,G2 Char,PA Major Section Char,hlavní odstavec Char,Nadpis 21 Char"/>
    <w:link w:val="Nadpis2"/>
    <w:rsid w:val="006F2847"/>
    <w:rPr>
      <w:rFonts w:ascii="Times New Roman" w:eastAsia="Times New Roman" w:hAnsi="Times New Roman" w:cs="Times New Roman"/>
      <w:sz w:val="24"/>
      <w:szCs w:val="20"/>
      <w:lang w:eastAsia="cs-CZ"/>
    </w:rPr>
  </w:style>
  <w:style w:type="paragraph" w:styleId="Zkladntext">
    <w:name w:val="Body Text"/>
    <w:basedOn w:val="Normln"/>
    <w:link w:val="ZkladntextChar"/>
    <w:rsid w:val="006F2847"/>
    <w:pPr>
      <w:jc w:val="both"/>
    </w:pPr>
    <w:rPr>
      <w:sz w:val="24"/>
    </w:rPr>
  </w:style>
  <w:style w:type="character" w:customStyle="1" w:styleId="ZkladntextChar">
    <w:name w:val="Základní text Char"/>
    <w:link w:val="Zkladntext"/>
    <w:rsid w:val="006F2847"/>
    <w:rPr>
      <w:rFonts w:ascii="Times New Roman" w:eastAsia="Times New Roman" w:hAnsi="Times New Roman" w:cs="Times New Roman"/>
      <w:sz w:val="24"/>
      <w:szCs w:val="20"/>
      <w:lang w:eastAsia="cs-CZ"/>
    </w:rPr>
  </w:style>
  <w:style w:type="paragraph" w:customStyle="1" w:styleId="Odstavecseseznamem1">
    <w:name w:val="Odstavec se seznamem1"/>
    <w:basedOn w:val="Normln"/>
    <w:qFormat/>
    <w:rsid w:val="006F2847"/>
    <w:pPr>
      <w:numPr>
        <w:ilvl w:val="1"/>
      </w:numPr>
      <w:tabs>
        <w:tab w:val="num" w:pos="0"/>
      </w:tabs>
      <w:spacing w:before="120" w:after="120" w:line="276" w:lineRule="auto"/>
      <w:contextualSpacing/>
    </w:pPr>
    <w:rPr>
      <w:rFonts w:ascii="Calibri" w:hAnsi="Calibri"/>
      <w:noProof/>
      <w:color w:val="595959"/>
      <w:sz w:val="22"/>
      <w:szCs w:val="22"/>
      <w:lang w:eastAsia="en-US" w:bidi="en-US"/>
    </w:rPr>
  </w:style>
  <w:style w:type="paragraph" w:styleId="Pokraovnseznamu">
    <w:name w:val="List Continue"/>
    <w:basedOn w:val="Normln"/>
    <w:rsid w:val="006F2847"/>
    <w:pPr>
      <w:spacing w:after="120"/>
      <w:ind w:left="283"/>
    </w:pPr>
  </w:style>
  <w:style w:type="paragraph" w:styleId="slovanseznam2">
    <w:name w:val="List Number 2"/>
    <w:basedOn w:val="Normln"/>
    <w:rsid w:val="006F2847"/>
    <w:pPr>
      <w:numPr>
        <w:numId w:val="5"/>
      </w:numPr>
    </w:pPr>
  </w:style>
  <w:style w:type="paragraph" w:styleId="Zhlav">
    <w:name w:val="header"/>
    <w:basedOn w:val="Normln"/>
    <w:link w:val="ZhlavChar"/>
    <w:semiHidden/>
    <w:rsid w:val="00F21933"/>
    <w:pPr>
      <w:tabs>
        <w:tab w:val="center" w:pos="4536"/>
        <w:tab w:val="right" w:pos="9072"/>
      </w:tabs>
    </w:pPr>
  </w:style>
  <w:style w:type="character" w:customStyle="1" w:styleId="ZhlavChar">
    <w:name w:val="Záhlaví Char"/>
    <w:link w:val="Zhlav"/>
    <w:semiHidden/>
    <w:rsid w:val="00F21933"/>
    <w:rPr>
      <w:rFonts w:ascii="Times New Roman" w:eastAsia="Times New Roman" w:hAnsi="Times New Roman"/>
    </w:rPr>
  </w:style>
  <w:style w:type="table" w:styleId="Mkatabulky">
    <w:name w:val="Table Grid"/>
    <w:basedOn w:val="Normlntabulka"/>
    <w:uiPriority w:val="59"/>
    <w:rsid w:val="004812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mport5">
    <w:name w:val="Import 5"/>
    <w:basedOn w:val="Normln"/>
    <w:rsid w:val="00D46E4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 w:val="24"/>
      <w:szCs w:val="24"/>
    </w:rPr>
  </w:style>
  <w:style w:type="character" w:customStyle="1" w:styleId="Nadpis3Char">
    <w:name w:val="Nadpis 3 Char"/>
    <w:link w:val="Nadpis3"/>
    <w:uiPriority w:val="9"/>
    <w:rsid w:val="00B9137E"/>
    <w:rPr>
      <w:rFonts w:ascii="Cambria" w:eastAsia="Times New Roman" w:hAnsi="Cambria" w:cs="Times New Roman"/>
      <w:b/>
      <w:bCs/>
      <w:sz w:val="26"/>
      <w:szCs w:val="26"/>
    </w:rPr>
  </w:style>
  <w:style w:type="paragraph" w:styleId="Zkladntextodsazen">
    <w:name w:val="Body Text Indent"/>
    <w:basedOn w:val="Normln"/>
    <w:link w:val="ZkladntextodsazenChar"/>
    <w:uiPriority w:val="99"/>
    <w:unhideWhenUsed/>
    <w:rsid w:val="00B9137E"/>
    <w:pPr>
      <w:spacing w:after="120"/>
      <w:ind w:left="283"/>
    </w:pPr>
  </w:style>
  <w:style w:type="character" w:customStyle="1" w:styleId="ZkladntextodsazenChar">
    <w:name w:val="Základní text odsazený Char"/>
    <w:link w:val="Zkladntextodsazen"/>
    <w:uiPriority w:val="99"/>
    <w:rsid w:val="00B9137E"/>
    <w:rPr>
      <w:rFonts w:ascii="Times New Roman" w:eastAsia="Times New Roman" w:hAnsi="Times New Roman"/>
    </w:rPr>
  </w:style>
  <w:style w:type="paragraph" w:styleId="Zkladntextodsazen2">
    <w:name w:val="Body Text Indent 2"/>
    <w:basedOn w:val="Normln"/>
    <w:link w:val="Zkladntextodsazen2Char"/>
    <w:uiPriority w:val="99"/>
    <w:semiHidden/>
    <w:unhideWhenUsed/>
    <w:rsid w:val="00B9137E"/>
    <w:pPr>
      <w:spacing w:after="120" w:line="480" w:lineRule="auto"/>
      <w:ind w:left="283"/>
    </w:pPr>
  </w:style>
  <w:style w:type="character" w:customStyle="1" w:styleId="Zkladntextodsazen2Char">
    <w:name w:val="Základní text odsazený 2 Char"/>
    <w:link w:val="Zkladntextodsazen2"/>
    <w:uiPriority w:val="99"/>
    <w:semiHidden/>
    <w:rsid w:val="00B9137E"/>
    <w:rPr>
      <w:rFonts w:ascii="Times New Roman" w:eastAsia="Times New Roman" w:hAnsi="Times New Roman"/>
    </w:rPr>
  </w:style>
  <w:style w:type="paragraph" w:styleId="Zkladntext2">
    <w:name w:val="Body Text 2"/>
    <w:basedOn w:val="Normln"/>
    <w:link w:val="Zkladntext2Char"/>
    <w:uiPriority w:val="99"/>
    <w:unhideWhenUsed/>
    <w:rsid w:val="00B9137E"/>
    <w:pPr>
      <w:spacing w:after="120" w:line="480" w:lineRule="auto"/>
    </w:pPr>
  </w:style>
  <w:style w:type="character" w:customStyle="1" w:styleId="Zkladntext2Char">
    <w:name w:val="Základní text 2 Char"/>
    <w:link w:val="Zkladntext2"/>
    <w:uiPriority w:val="99"/>
    <w:rsid w:val="00B9137E"/>
    <w:rPr>
      <w:rFonts w:ascii="Times New Roman" w:eastAsia="Times New Roman" w:hAnsi="Times New Roman"/>
    </w:rPr>
  </w:style>
  <w:style w:type="paragraph" w:styleId="Zkladntext3">
    <w:name w:val="Body Text 3"/>
    <w:basedOn w:val="Normln"/>
    <w:link w:val="Zkladntext3Char"/>
    <w:uiPriority w:val="99"/>
    <w:semiHidden/>
    <w:unhideWhenUsed/>
    <w:rsid w:val="00B9137E"/>
    <w:pPr>
      <w:spacing w:after="120"/>
    </w:pPr>
    <w:rPr>
      <w:sz w:val="16"/>
      <w:szCs w:val="16"/>
    </w:rPr>
  </w:style>
  <w:style w:type="character" w:customStyle="1" w:styleId="Zkladntext3Char">
    <w:name w:val="Základní text 3 Char"/>
    <w:link w:val="Zkladntext3"/>
    <w:uiPriority w:val="99"/>
    <w:semiHidden/>
    <w:rsid w:val="00B9137E"/>
    <w:rPr>
      <w:rFonts w:ascii="Times New Roman" w:eastAsia="Times New Roman" w:hAnsi="Times New Roman"/>
      <w:sz w:val="16"/>
      <w:szCs w:val="16"/>
    </w:rPr>
  </w:style>
  <w:style w:type="paragraph" w:styleId="Nzev">
    <w:name w:val="Title"/>
    <w:basedOn w:val="Normln"/>
    <w:link w:val="NzevChar"/>
    <w:qFormat/>
    <w:rsid w:val="00B9137E"/>
    <w:pPr>
      <w:jc w:val="center"/>
    </w:pPr>
    <w:rPr>
      <w:rFonts w:ascii="Arial" w:hAnsi="Arial"/>
      <w:b/>
      <w:bCs/>
      <w:sz w:val="32"/>
      <w:szCs w:val="24"/>
    </w:rPr>
  </w:style>
  <w:style w:type="character" w:customStyle="1" w:styleId="NzevChar">
    <w:name w:val="Název Char"/>
    <w:link w:val="Nzev"/>
    <w:rsid w:val="00B9137E"/>
    <w:rPr>
      <w:rFonts w:ascii="Arial" w:eastAsia="Times New Roman" w:hAnsi="Arial" w:cs="Arial"/>
      <w:b/>
      <w:bCs/>
      <w:sz w:val="32"/>
      <w:szCs w:val="24"/>
    </w:rPr>
  </w:style>
  <w:style w:type="paragraph" w:styleId="Zpat">
    <w:name w:val="footer"/>
    <w:basedOn w:val="Normln"/>
    <w:link w:val="ZpatChar"/>
    <w:uiPriority w:val="99"/>
    <w:rsid w:val="00B9137E"/>
    <w:pPr>
      <w:tabs>
        <w:tab w:val="center" w:pos="4536"/>
        <w:tab w:val="right" w:pos="9072"/>
      </w:tabs>
    </w:pPr>
    <w:rPr>
      <w:sz w:val="24"/>
      <w:szCs w:val="24"/>
    </w:rPr>
  </w:style>
  <w:style w:type="character" w:customStyle="1" w:styleId="ZpatChar">
    <w:name w:val="Zápatí Char"/>
    <w:link w:val="Zpat"/>
    <w:uiPriority w:val="99"/>
    <w:rsid w:val="00B9137E"/>
    <w:rPr>
      <w:rFonts w:ascii="Times New Roman" w:eastAsia="Times New Roman" w:hAnsi="Times New Roman"/>
      <w:sz w:val="24"/>
      <w:szCs w:val="24"/>
    </w:rPr>
  </w:style>
  <w:style w:type="paragraph" w:styleId="Odstavecseseznamem">
    <w:name w:val="List Paragraph"/>
    <w:basedOn w:val="Normln"/>
    <w:uiPriority w:val="34"/>
    <w:qFormat/>
    <w:rsid w:val="00687595"/>
    <w:pPr>
      <w:ind w:left="720"/>
      <w:contextualSpacing/>
    </w:pPr>
  </w:style>
  <w:style w:type="character" w:styleId="Odkaznakoment">
    <w:name w:val="annotation reference"/>
    <w:uiPriority w:val="99"/>
    <w:semiHidden/>
    <w:unhideWhenUsed/>
    <w:rsid w:val="00B32117"/>
    <w:rPr>
      <w:sz w:val="16"/>
      <w:szCs w:val="16"/>
    </w:rPr>
  </w:style>
  <w:style w:type="paragraph" w:styleId="Textkomente">
    <w:name w:val="annotation text"/>
    <w:basedOn w:val="Normln"/>
    <w:link w:val="TextkomenteChar"/>
    <w:uiPriority w:val="99"/>
    <w:semiHidden/>
    <w:unhideWhenUsed/>
    <w:rsid w:val="00B32117"/>
  </w:style>
  <w:style w:type="character" w:customStyle="1" w:styleId="TextkomenteChar">
    <w:name w:val="Text komentáře Char"/>
    <w:link w:val="Textkomente"/>
    <w:uiPriority w:val="99"/>
    <w:semiHidden/>
    <w:rsid w:val="00B32117"/>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B32117"/>
    <w:rPr>
      <w:b/>
      <w:bCs/>
    </w:rPr>
  </w:style>
  <w:style w:type="character" w:customStyle="1" w:styleId="PedmtkomenteChar">
    <w:name w:val="Předmět komentáře Char"/>
    <w:link w:val="Pedmtkomente"/>
    <w:uiPriority w:val="99"/>
    <w:semiHidden/>
    <w:rsid w:val="00B32117"/>
    <w:rPr>
      <w:rFonts w:ascii="Times New Roman" w:eastAsia="Times New Roman" w:hAnsi="Times New Roman"/>
      <w:b/>
      <w:bCs/>
    </w:rPr>
  </w:style>
  <w:style w:type="paragraph" w:styleId="Textbubliny">
    <w:name w:val="Balloon Text"/>
    <w:basedOn w:val="Normln"/>
    <w:link w:val="TextbublinyChar"/>
    <w:uiPriority w:val="99"/>
    <w:semiHidden/>
    <w:unhideWhenUsed/>
    <w:rsid w:val="00B32117"/>
    <w:rPr>
      <w:rFonts w:ascii="Tahoma" w:hAnsi="Tahoma"/>
      <w:sz w:val="16"/>
      <w:szCs w:val="16"/>
    </w:rPr>
  </w:style>
  <w:style w:type="character" w:customStyle="1" w:styleId="TextbublinyChar">
    <w:name w:val="Text bubliny Char"/>
    <w:link w:val="Textbubliny"/>
    <w:uiPriority w:val="99"/>
    <w:semiHidden/>
    <w:rsid w:val="00B32117"/>
    <w:rPr>
      <w:rFonts w:ascii="Tahoma" w:eastAsia="Times New Roman" w:hAnsi="Tahoma" w:cs="Tahoma"/>
      <w:sz w:val="16"/>
      <w:szCs w:val="16"/>
    </w:rPr>
  </w:style>
  <w:style w:type="paragraph" w:styleId="Rozloendokumentu">
    <w:name w:val="Document Map"/>
    <w:basedOn w:val="Normln"/>
    <w:semiHidden/>
    <w:rsid w:val="003B6808"/>
    <w:pPr>
      <w:shd w:val="clear" w:color="auto" w:fill="000080"/>
    </w:pPr>
    <w:rPr>
      <w:rFonts w:ascii="Tahoma" w:hAnsi="Tahoma" w:cs="Tahoma"/>
    </w:rPr>
  </w:style>
  <w:style w:type="paragraph" w:customStyle="1" w:styleId="Paragraf">
    <w:name w:val="Paragraf"/>
    <w:basedOn w:val="Normln"/>
    <w:rsid w:val="00F40FF9"/>
    <w:pPr>
      <w:ind w:left="703" w:hanging="703"/>
      <w:jc w:val="both"/>
    </w:pPr>
    <w:rPr>
      <w:sz w:val="22"/>
    </w:rPr>
  </w:style>
  <w:style w:type="character" w:styleId="Hypertextovodkaz">
    <w:name w:val="Hyperlink"/>
    <w:uiPriority w:val="99"/>
    <w:unhideWhenUsed/>
    <w:rsid w:val="008F362E"/>
    <w:rPr>
      <w:color w:val="0000FF"/>
      <w:u w:val="single"/>
    </w:rPr>
  </w:style>
  <w:style w:type="paragraph" w:styleId="Podtitul">
    <w:name w:val="Subtitle"/>
    <w:basedOn w:val="Normln"/>
    <w:next w:val="Zkladntext"/>
    <w:link w:val="PodtitulChar"/>
    <w:qFormat/>
    <w:rsid w:val="002C16D3"/>
    <w:pPr>
      <w:suppressAutoHyphens/>
      <w:jc w:val="center"/>
    </w:pPr>
    <w:rPr>
      <w:i/>
      <w:iCs/>
      <w:kern w:val="1"/>
      <w:sz w:val="24"/>
      <w:szCs w:val="28"/>
      <w:lang w:eastAsia="ar-SA"/>
    </w:rPr>
  </w:style>
  <w:style w:type="character" w:customStyle="1" w:styleId="PodtitulChar">
    <w:name w:val="Podtitul Char"/>
    <w:link w:val="Podtitul"/>
    <w:rsid w:val="002C16D3"/>
    <w:rPr>
      <w:rFonts w:ascii="Times New Roman" w:eastAsia="Times New Roman" w:hAnsi="Times New Roman"/>
      <w:i/>
      <w:iCs/>
      <w:kern w:val="1"/>
      <w:sz w:val="24"/>
      <w:szCs w:val="28"/>
      <w:lang w:eastAsia="ar-SA"/>
    </w:rPr>
  </w:style>
  <w:style w:type="paragraph" w:styleId="Revize">
    <w:name w:val="Revision"/>
    <w:hidden/>
    <w:uiPriority w:val="99"/>
    <w:semiHidden/>
    <w:rsid w:val="001E097E"/>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270411">
      <w:bodyDiv w:val="1"/>
      <w:marLeft w:val="0"/>
      <w:marRight w:val="0"/>
      <w:marTop w:val="0"/>
      <w:marBottom w:val="0"/>
      <w:divBdr>
        <w:top w:val="none" w:sz="0" w:space="0" w:color="auto"/>
        <w:left w:val="none" w:sz="0" w:space="0" w:color="auto"/>
        <w:bottom w:val="none" w:sz="0" w:space="0" w:color="auto"/>
        <w:right w:val="none" w:sz="0" w:space="0" w:color="auto"/>
      </w:divBdr>
    </w:div>
    <w:div w:id="762796918">
      <w:bodyDiv w:val="1"/>
      <w:marLeft w:val="0"/>
      <w:marRight w:val="0"/>
      <w:marTop w:val="0"/>
      <w:marBottom w:val="0"/>
      <w:divBdr>
        <w:top w:val="none" w:sz="0" w:space="0" w:color="auto"/>
        <w:left w:val="none" w:sz="0" w:space="0" w:color="auto"/>
        <w:bottom w:val="none" w:sz="0" w:space="0" w:color="auto"/>
        <w:right w:val="none" w:sz="0" w:space="0" w:color="auto"/>
      </w:divBdr>
    </w:div>
    <w:div w:id="1147550797">
      <w:bodyDiv w:val="1"/>
      <w:marLeft w:val="0"/>
      <w:marRight w:val="0"/>
      <w:marTop w:val="0"/>
      <w:marBottom w:val="0"/>
      <w:divBdr>
        <w:top w:val="none" w:sz="0" w:space="0" w:color="auto"/>
        <w:left w:val="none" w:sz="0" w:space="0" w:color="auto"/>
        <w:bottom w:val="none" w:sz="0" w:space="0" w:color="auto"/>
        <w:right w:val="none" w:sz="0" w:space="0" w:color="auto"/>
      </w:divBdr>
    </w:div>
    <w:div w:id="1709262977">
      <w:bodyDiv w:val="1"/>
      <w:marLeft w:val="0"/>
      <w:marRight w:val="0"/>
      <w:marTop w:val="0"/>
      <w:marBottom w:val="0"/>
      <w:divBdr>
        <w:top w:val="none" w:sz="0" w:space="0" w:color="auto"/>
        <w:left w:val="none" w:sz="0" w:space="0" w:color="auto"/>
        <w:bottom w:val="none" w:sz="0" w:space="0" w:color="auto"/>
        <w:right w:val="none" w:sz="0" w:space="0" w:color="auto"/>
      </w:divBdr>
    </w:div>
    <w:div w:id="175388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219E3-E925-4E94-8B0D-D4F202723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10</Pages>
  <Words>4892</Words>
  <Characters>28869</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Rámcová kupní smlouva na dodávky plechů</vt:lpstr>
    </vt:vector>
  </TitlesOfParts>
  <Company>HP</Company>
  <LinksUpToDate>false</LinksUpToDate>
  <CharactersWithSpaces>33694</CharactersWithSpaces>
  <SharedDoc>false</SharedDoc>
  <HLinks>
    <vt:vector size="12" baseType="variant">
      <vt:variant>
        <vt:i4>7471127</vt:i4>
      </vt:variant>
      <vt:variant>
        <vt:i4>3</vt:i4>
      </vt:variant>
      <vt:variant>
        <vt:i4>0</vt:i4>
      </vt:variant>
      <vt:variant>
        <vt:i4>5</vt:i4>
      </vt:variant>
      <vt:variant>
        <vt:lpwstr>mailto:snehota.m@vop.cz</vt:lpwstr>
      </vt:variant>
      <vt:variant>
        <vt:lpwstr/>
      </vt:variant>
      <vt:variant>
        <vt:i4>4128832</vt:i4>
      </vt:variant>
      <vt:variant>
        <vt:i4>0</vt:i4>
      </vt:variant>
      <vt:variant>
        <vt:i4>0</vt:i4>
      </vt:variant>
      <vt:variant>
        <vt:i4>5</vt:i4>
      </vt:variant>
      <vt:variant>
        <vt:lpwstr>C:\Users\Notebook\AppData\Local\Temp\kamasova.p@vop.cz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kupní smlouva na dodávky plechů</dc:title>
  <dc:creator>Ivan Šula</dc:creator>
  <cp:lastModifiedBy>Otáhal Tomáš</cp:lastModifiedBy>
  <cp:revision>10</cp:revision>
  <cp:lastPrinted>2018-08-29T05:37:00Z</cp:lastPrinted>
  <dcterms:created xsi:type="dcterms:W3CDTF">2018-10-25T07:46:00Z</dcterms:created>
  <dcterms:modified xsi:type="dcterms:W3CDTF">2018-11-06T12:09:00Z</dcterms:modified>
</cp:coreProperties>
</file>